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696D" w:rsidRPr="0089696D" w:rsidRDefault="0089696D" w:rsidP="0089696D">
      <w:pPr>
        <w:spacing w:after="0" w:line="240" w:lineRule="auto"/>
        <w:ind w:firstLine="284"/>
        <w:jc w:val="center"/>
        <w:rPr>
          <w:rFonts w:ascii="Times New Roman" w:eastAsia="Times New Roman" w:hAnsi="Times New Roman" w:cs="Times New Roman"/>
          <w:sz w:val="24"/>
          <w:szCs w:val="24"/>
          <w:lang w:eastAsia="ru-RU"/>
        </w:rPr>
      </w:pPr>
      <w:r w:rsidRPr="0089696D">
        <w:rPr>
          <w:rFonts w:ascii="Times New Roman" w:eastAsia="Times New Roman" w:hAnsi="Times New Roman" w:cs="Times New Roman"/>
          <w:sz w:val="24"/>
          <w:szCs w:val="24"/>
          <w:lang w:eastAsia="ru-RU"/>
        </w:rPr>
        <w:t xml:space="preserve">МУ «Отдел образования </w:t>
      </w:r>
      <w:proofErr w:type="spellStart"/>
      <w:r w:rsidRPr="0089696D">
        <w:rPr>
          <w:rFonts w:ascii="Times New Roman" w:eastAsia="Times New Roman" w:hAnsi="Times New Roman" w:cs="Times New Roman"/>
          <w:sz w:val="24"/>
          <w:szCs w:val="24"/>
          <w:lang w:eastAsia="ru-RU"/>
        </w:rPr>
        <w:t>Курчалоевского</w:t>
      </w:r>
      <w:proofErr w:type="spellEnd"/>
      <w:r w:rsidRPr="0089696D">
        <w:rPr>
          <w:rFonts w:ascii="Times New Roman" w:eastAsia="Times New Roman" w:hAnsi="Times New Roman" w:cs="Times New Roman"/>
          <w:sz w:val="24"/>
          <w:szCs w:val="24"/>
          <w:lang w:eastAsia="ru-RU"/>
        </w:rPr>
        <w:t xml:space="preserve"> муниципального района»</w:t>
      </w:r>
    </w:p>
    <w:p w:rsidR="0089696D" w:rsidRPr="0089696D" w:rsidRDefault="0089696D" w:rsidP="0089696D">
      <w:pPr>
        <w:spacing w:after="0" w:line="240" w:lineRule="auto"/>
        <w:ind w:firstLine="284"/>
        <w:jc w:val="center"/>
        <w:rPr>
          <w:rFonts w:ascii="Times New Roman" w:eastAsia="Times New Roman" w:hAnsi="Times New Roman" w:cs="Times New Roman"/>
          <w:b/>
          <w:sz w:val="24"/>
          <w:szCs w:val="24"/>
          <w:lang w:eastAsia="ru-RU"/>
        </w:rPr>
      </w:pPr>
      <w:r w:rsidRPr="0089696D">
        <w:rPr>
          <w:rFonts w:ascii="Times New Roman" w:eastAsia="Times New Roman" w:hAnsi="Times New Roman" w:cs="Times New Roman"/>
          <w:b/>
          <w:sz w:val="24"/>
          <w:szCs w:val="24"/>
          <w:lang w:eastAsia="ru-RU"/>
        </w:rPr>
        <w:t>Муниципальное бюджетное общеобразовательное учреждение</w:t>
      </w:r>
    </w:p>
    <w:p w:rsidR="0089696D" w:rsidRPr="0089696D" w:rsidRDefault="0089696D" w:rsidP="0089696D">
      <w:pPr>
        <w:spacing w:after="0" w:line="240" w:lineRule="auto"/>
        <w:ind w:firstLine="284"/>
        <w:jc w:val="center"/>
        <w:rPr>
          <w:rFonts w:ascii="Times New Roman" w:eastAsia="Times New Roman" w:hAnsi="Times New Roman" w:cs="Times New Roman"/>
          <w:b/>
          <w:sz w:val="24"/>
          <w:szCs w:val="24"/>
          <w:lang w:eastAsia="ru-RU"/>
        </w:rPr>
      </w:pPr>
      <w:r w:rsidRPr="0089696D">
        <w:rPr>
          <w:rFonts w:ascii="Times New Roman" w:eastAsia="Times New Roman" w:hAnsi="Times New Roman" w:cs="Times New Roman"/>
          <w:b/>
          <w:sz w:val="24"/>
          <w:szCs w:val="24"/>
          <w:lang w:eastAsia="ru-RU"/>
        </w:rPr>
        <w:t xml:space="preserve">«БАЧИ-ЮРТОВСКАЯ СРЕДНЯЯ ШКОЛА №2 ИМЕНИ </w:t>
      </w:r>
    </w:p>
    <w:p w:rsidR="0089696D" w:rsidRPr="0089696D" w:rsidRDefault="0089696D" w:rsidP="0089696D">
      <w:pPr>
        <w:spacing w:after="0" w:line="240" w:lineRule="auto"/>
        <w:ind w:firstLine="284"/>
        <w:jc w:val="center"/>
        <w:rPr>
          <w:rFonts w:ascii="Times New Roman" w:eastAsia="Times New Roman" w:hAnsi="Times New Roman" w:cs="Times New Roman"/>
          <w:b/>
          <w:sz w:val="24"/>
          <w:szCs w:val="24"/>
          <w:lang w:eastAsia="ru-RU"/>
        </w:rPr>
      </w:pPr>
      <w:r w:rsidRPr="0089696D">
        <w:rPr>
          <w:rFonts w:ascii="Times New Roman" w:eastAsia="Times New Roman" w:hAnsi="Times New Roman" w:cs="Times New Roman"/>
          <w:b/>
          <w:sz w:val="24"/>
          <w:szCs w:val="24"/>
          <w:lang w:eastAsia="ru-RU"/>
        </w:rPr>
        <w:t xml:space="preserve">ГЕРОЯ РОССИИ ПЕРВОГО ПРЕЗИДЕНТА ЧЕЧЕНСКОЙ </w:t>
      </w:r>
    </w:p>
    <w:p w:rsidR="0089696D" w:rsidRPr="0089696D" w:rsidRDefault="0089696D" w:rsidP="0089696D">
      <w:pPr>
        <w:spacing w:after="0" w:line="240" w:lineRule="auto"/>
        <w:ind w:firstLine="284"/>
        <w:jc w:val="center"/>
        <w:rPr>
          <w:rFonts w:ascii="Times New Roman" w:eastAsia="Times New Roman" w:hAnsi="Times New Roman" w:cs="Times New Roman"/>
          <w:b/>
          <w:sz w:val="24"/>
          <w:szCs w:val="24"/>
          <w:lang w:eastAsia="ru-RU"/>
        </w:rPr>
      </w:pPr>
      <w:r w:rsidRPr="0089696D">
        <w:rPr>
          <w:rFonts w:ascii="Times New Roman" w:eastAsia="Times New Roman" w:hAnsi="Times New Roman" w:cs="Times New Roman"/>
          <w:b/>
          <w:sz w:val="24"/>
          <w:szCs w:val="24"/>
          <w:lang w:eastAsia="ru-RU"/>
        </w:rPr>
        <w:t>РЕСПУБЛИКИ АХМАТА-ХАДЖИ КАДЫРОВА»</w:t>
      </w:r>
    </w:p>
    <w:p w:rsidR="0089696D" w:rsidRPr="0089696D" w:rsidRDefault="0089696D" w:rsidP="0089696D">
      <w:pPr>
        <w:spacing w:after="0" w:line="240" w:lineRule="auto"/>
        <w:ind w:firstLine="284"/>
        <w:jc w:val="center"/>
        <w:rPr>
          <w:rFonts w:ascii="Times New Roman" w:eastAsia="Times New Roman" w:hAnsi="Times New Roman" w:cs="Times New Roman"/>
          <w:b/>
          <w:sz w:val="24"/>
          <w:szCs w:val="24"/>
          <w:lang w:eastAsia="ru-RU"/>
        </w:rPr>
      </w:pPr>
      <w:r w:rsidRPr="0089696D">
        <w:rPr>
          <w:rFonts w:ascii="Times New Roman" w:eastAsia="Times New Roman" w:hAnsi="Times New Roman" w:cs="Times New Roman"/>
          <w:b/>
          <w:sz w:val="24"/>
          <w:szCs w:val="24"/>
          <w:lang w:eastAsia="ru-RU"/>
        </w:rPr>
        <w:t>(МБОУ «</w:t>
      </w:r>
      <w:proofErr w:type="spellStart"/>
      <w:r w:rsidRPr="0089696D">
        <w:rPr>
          <w:rFonts w:ascii="Times New Roman" w:eastAsia="Times New Roman" w:hAnsi="Times New Roman" w:cs="Times New Roman"/>
          <w:b/>
          <w:sz w:val="24"/>
          <w:szCs w:val="24"/>
          <w:lang w:eastAsia="ru-RU"/>
        </w:rPr>
        <w:t>Бачи-Юртовская</w:t>
      </w:r>
      <w:proofErr w:type="spellEnd"/>
      <w:r w:rsidRPr="0089696D">
        <w:rPr>
          <w:rFonts w:ascii="Times New Roman" w:eastAsia="Times New Roman" w:hAnsi="Times New Roman" w:cs="Times New Roman"/>
          <w:b/>
          <w:sz w:val="24"/>
          <w:szCs w:val="24"/>
          <w:lang w:eastAsia="ru-RU"/>
        </w:rPr>
        <w:t xml:space="preserve"> СШ №2»)</w:t>
      </w:r>
    </w:p>
    <w:p w:rsidR="0089696D" w:rsidRPr="0089696D" w:rsidRDefault="0089696D" w:rsidP="0089696D">
      <w:pPr>
        <w:spacing w:after="0" w:line="240" w:lineRule="auto"/>
        <w:ind w:firstLine="284"/>
        <w:jc w:val="center"/>
        <w:rPr>
          <w:rFonts w:ascii="Times New Roman" w:eastAsia="Times New Roman" w:hAnsi="Times New Roman" w:cs="Times New Roman"/>
          <w:sz w:val="24"/>
          <w:szCs w:val="24"/>
          <w:lang w:eastAsia="ru-RU"/>
        </w:rPr>
      </w:pPr>
    </w:p>
    <w:p w:rsidR="0089696D" w:rsidRPr="0089696D" w:rsidRDefault="0089696D" w:rsidP="0089696D">
      <w:pPr>
        <w:spacing w:after="0" w:line="240" w:lineRule="auto"/>
        <w:ind w:firstLine="284"/>
        <w:jc w:val="center"/>
        <w:rPr>
          <w:rFonts w:ascii="Times New Roman" w:eastAsia="Times New Roman" w:hAnsi="Times New Roman" w:cs="Times New Roman"/>
          <w:sz w:val="24"/>
          <w:szCs w:val="24"/>
          <w:lang w:eastAsia="ru-RU"/>
        </w:rPr>
      </w:pPr>
      <w:r w:rsidRPr="0089696D">
        <w:rPr>
          <w:rFonts w:ascii="Times New Roman" w:eastAsia="Times New Roman" w:hAnsi="Times New Roman" w:cs="Times New Roman"/>
          <w:sz w:val="24"/>
          <w:szCs w:val="24"/>
          <w:lang w:eastAsia="ru-RU"/>
        </w:rPr>
        <w:t>МУ «</w:t>
      </w:r>
      <w:proofErr w:type="spellStart"/>
      <w:r w:rsidRPr="0089696D">
        <w:rPr>
          <w:rFonts w:ascii="Times New Roman" w:eastAsia="Times New Roman" w:hAnsi="Times New Roman" w:cs="Times New Roman"/>
          <w:sz w:val="24"/>
          <w:szCs w:val="24"/>
          <w:lang w:eastAsia="ru-RU"/>
        </w:rPr>
        <w:t>Курчалойн</w:t>
      </w:r>
      <w:proofErr w:type="spellEnd"/>
      <w:r w:rsidRPr="0089696D">
        <w:rPr>
          <w:rFonts w:ascii="Times New Roman" w:eastAsia="Times New Roman" w:hAnsi="Times New Roman" w:cs="Times New Roman"/>
          <w:sz w:val="24"/>
          <w:szCs w:val="24"/>
          <w:lang w:eastAsia="ru-RU"/>
        </w:rPr>
        <w:t xml:space="preserve"> </w:t>
      </w:r>
      <w:proofErr w:type="spellStart"/>
      <w:r w:rsidRPr="0089696D">
        <w:rPr>
          <w:rFonts w:ascii="Times New Roman" w:eastAsia="Times New Roman" w:hAnsi="Times New Roman" w:cs="Times New Roman"/>
          <w:sz w:val="24"/>
          <w:szCs w:val="24"/>
          <w:lang w:eastAsia="ru-RU"/>
        </w:rPr>
        <w:t>муниципальни</w:t>
      </w:r>
      <w:proofErr w:type="spellEnd"/>
      <w:r w:rsidRPr="0089696D">
        <w:rPr>
          <w:rFonts w:ascii="Times New Roman" w:eastAsia="Times New Roman" w:hAnsi="Times New Roman" w:cs="Times New Roman"/>
          <w:sz w:val="24"/>
          <w:szCs w:val="24"/>
          <w:lang w:eastAsia="ru-RU"/>
        </w:rPr>
        <w:t xml:space="preserve"> </w:t>
      </w:r>
      <w:proofErr w:type="spellStart"/>
      <w:r w:rsidRPr="0089696D">
        <w:rPr>
          <w:rFonts w:ascii="Times New Roman" w:eastAsia="Times New Roman" w:hAnsi="Times New Roman" w:cs="Times New Roman"/>
          <w:sz w:val="24"/>
          <w:szCs w:val="24"/>
          <w:lang w:eastAsia="ru-RU"/>
        </w:rPr>
        <w:t>кIоштан</w:t>
      </w:r>
      <w:proofErr w:type="spellEnd"/>
      <w:r w:rsidRPr="0089696D">
        <w:rPr>
          <w:rFonts w:ascii="Times New Roman" w:eastAsia="Times New Roman" w:hAnsi="Times New Roman" w:cs="Times New Roman"/>
          <w:sz w:val="24"/>
          <w:szCs w:val="24"/>
          <w:lang w:eastAsia="ru-RU"/>
        </w:rPr>
        <w:t xml:space="preserve"> </w:t>
      </w:r>
      <w:proofErr w:type="spellStart"/>
      <w:r w:rsidRPr="0089696D">
        <w:rPr>
          <w:rFonts w:ascii="Times New Roman" w:eastAsia="Times New Roman" w:hAnsi="Times New Roman" w:cs="Times New Roman"/>
          <w:sz w:val="24"/>
          <w:szCs w:val="24"/>
          <w:lang w:eastAsia="ru-RU"/>
        </w:rPr>
        <w:t>дешаран</w:t>
      </w:r>
      <w:proofErr w:type="spellEnd"/>
      <w:r w:rsidRPr="0089696D">
        <w:rPr>
          <w:rFonts w:ascii="Times New Roman" w:eastAsia="Times New Roman" w:hAnsi="Times New Roman" w:cs="Times New Roman"/>
          <w:sz w:val="24"/>
          <w:szCs w:val="24"/>
          <w:lang w:eastAsia="ru-RU"/>
        </w:rPr>
        <w:t xml:space="preserve"> </w:t>
      </w:r>
      <w:proofErr w:type="spellStart"/>
      <w:r w:rsidRPr="0089696D">
        <w:rPr>
          <w:rFonts w:ascii="Times New Roman" w:eastAsia="Times New Roman" w:hAnsi="Times New Roman" w:cs="Times New Roman"/>
          <w:sz w:val="24"/>
          <w:szCs w:val="24"/>
          <w:lang w:eastAsia="ru-RU"/>
        </w:rPr>
        <w:t>дакъа</w:t>
      </w:r>
      <w:proofErr w:type="spellEnd"/>
      <w:r w:rsidRPr="0089696D">
        <w:rPr>
          <w:rFonts w:ascii="Times New Roman" w:eastAsia="Times New Roman" w:hAnsi="Times New Roman" w:cs="Times New Roman"/>
          <w:sz w:val="24"/>
          <w:szCs w:val="24"/>
          <w:lang w:eastAsia="ru-RU"/>
        </w:rPr>
        <w:t>»</w:t>
      </w:r>
    </w:p>
    <w:p w:rsidR="0089696D" w:rsidRPr="0089696D" w:rsidRDefault="0089696D" w:rsidP="0089696D">
      <w:pPr>
        <w:spacing w:after="0" w:line="240" w:lineRule="auto"/>
        <w:ind w:firstLine="284"/>
        <w:jc w:val="center"/>
        <w:rPr>
          <w:rFonts w:ascii="Times New Roman" w:eastAsia="Times New Roman" w:hAnsi="Times New Roman" w:cs="Times New Roman"/>
          <w:b/>
          <w:sz w:val="24"/>
          <w:szCs w:val="24"/>
          <w:lang w:eastAsia="ru-RU"/>
        </w:rPr>
      </w:pPr>
      <w:proofErr w:type="spellStart"/>
      <w:r w:rsidRPr="0089696D">
        <w:rPr>
          <w:rFonts w:ascii="Times New Roman" w:eastAsia="Times New Roman" w:hAnsi="Times New Roman" w:cs="Times New Roman"/>
          <w:b/>
          <w:sz w:val="24"/>
          <w:szCs w:val="24"/>
          <w:lang w:eastAsia="ru-RU"/>
        </w:rPr>
        <w:t>Муниципальни</w:t>
      </w:r>
      <w:proofErr w:type="spellEnd"/>
      <w:r w:rsidRPr="0089696D">
        <w:rPr>
          <w:rFonts w:ascii="Times New Roman" w:eastAsia="Times New Roman" w:hAnsi="Times New Roman" w:cs="Times New Roman"/>
          <w:b/>
          <w:sz w:val="24"/>
          <w:szCs w:val="24"/>
          <w:lang w:eastAsia="ru-RU"/>
        </w:rPr>
        <w:t xml:space="preserve"> </w:t>
      </w:r>
      <w:proofErr w:type="spellStart"/>
      <w:r w:rsidRPr="0089696D">
        <w:rPr>
          <w:rFonts w:ascii="Times New Roman" w:eastAsia="Times New Roman" w:hAnsi="Times New Roman" w:cs="Times New Roman"/>
          <w:b/>
          <w:sz w:val="24"/>
          <w:szCs w:val="24"/>
          <w:lang w:eastAsia="ru-RU"/>
        </w:rPr>
        <w:t>бюджетни</w:t>
      </w:r>
      <w:proofErr w:type="spellEnd"/>
      <w:r w:rsidRPr="0089696D">
        <w:rPr>
          <w:rFonts w:ascii="Times New Roman" w:eastAsia="Times New Roman" w:hAnsi="Times New Roman" w:cs="Times New Roman"/>
          <w:b/>
          <w:sz w:val="24"/>
          <w:szCs w:val="24"/>
          <w:lang w:eastAsia="ru-RU"/>
        </w:rPr>
        <w:t xml:space="preserve"> </w:t>
      </w:r>
      <w:proofErr w:type="spellStart"/>
      <w:r w:rsidRPr="0089696D">
        <w:rPr>
          <w:rFonts w:ascii="Times New Roman" w:eastAsia="Times New Roman" w:hAnsi="Times New Roman" w:cs="Times New Roman"/>
          <w:b/>
          <w:sz w:val="24"/>
          <w:szCs w:val="24"/>
          <w:lang w:eastAsia="ru-RU"/>
        </w:rPr>
        <w:t>юкъарадешаран</w:t>
      </w:r>
      <w:proofErr w:type="spellEnd"/>
      <w:r w:rsidRPr="0089696D">
        <w:rPr>
          <w:rFonts w:ascii="Times New Roman" w:eastAsia="Times New Roman" w:hAnsi="Times New Roman" w:cs="Times New Roman"/>
          <w:b/>
          <w:sz w:val="24"/>
          <w:szCs w:val="24"/>
          <w:lang w:eastAsia="ru-RU"/>
        </w:rPr>
        <w:t xml:space="preserve"> </w:t>
      </w:r>
      <w:proofErr w:type="spellStart"/>
      <w:r w:rsidRPr="0089696D">
        <w:rPr>
          <w:rFonts w:ascii="Times New Roman" w:eastAsia="Times New Roman" w:hAnsi="Times New Roman" w:cs="Times New Roman"/>
          <w:b/>
          <w:sz w:val="24"/>
          <w:szCs w:val="24"/>
          <w:lang w:eastAsia="ru-RU"/>
        </w:rPr>
        <w:t>учреждени</w:t>
      </w:r>
      <w:proofErr w:type="spellEnd"/>
    </w:p>
    <w:p w:rsidR="0089696D" w:rsidRPr="0089696D" w:rsidRDefault="0089696D" w:rsidP="0089696D">
      <w:pPr>
        <w:spacing w:after="0" w:line="240" w:lineRule="auto"/>
        <w:ind w:firstLine="284"/>
        <w:jc w:val="center"/>
        <w:rPr>
          <w:rFonts w:ascii="Times New Roman" w:eastAsia="Times New Roman" w:hAnsi="Times New Roman" w:cs="Times New Roman"/>
          <w:b/>
          <w:sz w:val="24"/>
          <w:szCs w:val="24"/>
          <w:lang w:eastAsia="ru-RU"/>
        </w:rPr>
      </w:pPr>
      <w:r w:rsidRPr="0089696D">
        <w:rPr>
          <w:rFonts w:ascii="Times New Roman" w:eastAsia="Times New Roman" w:hAnsi="Times New Roman" w:cs="Times New Roman"/>
          <w:b/>
          <w:sz w:val="24"/>
          <w:szCs w:val="24"/>
          <w:lang w:eastAsia="ru-RU"/>
        </w:rPr>
        <w:t xml:space="preserve"> «Б1АЬЧИ-ЮЬРТАРА №2 ЙОЛУ РОССИН ТУРПАЛХОЧУН </w:t>
      </w:r>
    </w:p>
    <w:p w:rsidR="0089696D" w:rsidRPr="0089696D" w:rsidRDefault="0089696D" w:rsidP="0089696D">
      <w:pPr>
        <w:spacing w:after="0" w:line="240" w:lineRule="auto"/>
        <w:ind w:firstLine="284"/>
        <w:jc w:val="center"/>
        <w:rPr>
          <w:rFonts w:ascii="Times New Roman" w:eastAsia="Times New Roman" w:hAnsi="Times New Roman" w:cs="Times New Roman"/>
          <w:b/>
          <w:sz w:val="24"/>
          <w:szCs w:val="24"/>
          <w:lang w:eastAsia="ru-RU"/>
        </w:rPr>
      </w:pPr>
      <w:r w:rsidRPr="0089696D">
        <w:rPr>
          <w:rFonts w:ascii="Times New Roman" w:eastAsia="Times New Roman" w:hAnsi="Times New Roman" w:cs="Times New Roman"/>
          <w:b/>
          <w:sz w:val="24"/>
          <w:szCs w:val="24"/>
          <w:lang w:eastAsia="ru-RU"/>
        </w:rPr>
        <w:t xml:space="preserve">ДУЬХХЬАРЛЕРАЧУ ПРЕЗИДЕНТАН АХЬМАД-ХЬАЬЖА </w:t>
      </w:r>
    </w:p>
    <w:p w:rsidR="0089696D" w:rsidRPr="0089696D" w:rsidRDefault="0089696D" w:rsidP="0089696D">
      <w:pPr>
        <w:spacing w:after="0" w:line="240" w:lineRule="auto"/>
        <w:ind w:firstLine="284"/>
        <w:jc w:val="center"/>
        <w:rPr>
          <w:rFonts w:ascii="Times New Roman" w:eastAsia="Times New Roman" w:hAnsi="Times New Roman" w:cs="Times New Roman"/>
          <w:b/>
          <w:sz w:val="24"/>
          <w:szCs w:val="24"/>
          <w:lang w:eastAsia="ru-RU"/>
        </w:rPr>
      </w:pPr>
      <w:r w:rsidRPr="0089696D">
        <w:rPr>
          <w:rFonts w:ascii="Times New Roman" w:eastAsia="Times New Roman" w:hAnsi="Times New Roman" w:cs="Times New Roman"/>
          <w:b/>
          <w:sz w:val="24"/>
          <w:szCs w:val="24"/>
          <w:lang w:eastAsia="ru-RU"/>
        </w:rPr>
        <w:t>КАДЫРОВН Ц1АРАХ ЙОЛУ ЮККЪЕРА ИШКОЛ»</w:t>
      </w:r>
    </w:p>
    <w:p w:rsidR="0089696D" w:rsidRPr="0089696D" w:rsidRDefault="0089696D" w:rsidP="0089696D">
      <w:pPr>
        <w:spacing w:after="0" w:line="240" w:lineRule="auto"/>
        <w:ind w:firstLine="284"/>
        <w:jc w:val="center"/>
        <w:rPr>
          <w:rFonts w:ascii="Times New Roman" w:eastAsia="Times New Roman" w:hAnsi="Times New Roman" w:cs="Times New Roman"/>
          <w:b/>
          <w:sz w:val="24"/>
          <w:szCs w:val="24"/>
          <w:lang w:eastAsia="ru-RU"/>
        </w:rPr>
      </w:pPr>
      <w:r w:rsidRPr="0089696D">
        <w:rPr>
          <w:rFonts w:ascii="Times New Roman" w:eastAsia="Times New Roman" w:hAnsi="Times New Roman" w:cs="Times New Roman"/>
          <w:b/>
          <w:sz w:val="24"/>
          <w:szCs w:val="24"/>
          <w:lang w:eastAsia="ru-RU"/>
        </w:rPr>
        <w:t>(МБЮУ «</w:t>
      </w:r>
      <w:proofErr w:type="spellStart"/>
      <w:r w:rsidRPr="0089696D">
        <w:rPr>
          <w:rFonts w:ascii="Times New Roman" w:eastAsia="Times New Roman" w:hAnsi="Times New Roman" w:cs="Times New Roman"/>
          <w:b/>
          <w:sz w:val="24"/>
          <w:szCs w:val="24"/>
          <w:lang w:eastAsia="ru-RU"/>
        </w:rPr>
        <w:t>Бачи-Юртара</w:t>
      </w:r>
      <w:proofErr w:type="spellEnd"/>
      <w:r w:rsidRPr="0089696D">
        <w:rPr>
          <w:rFonts w:ascii="Times New Roman" w:eastAsia="Times New Roman" w:hAnsi="Times New Roman" w:cs="Times New Roman"/>
          <w:b/>
          <w:sz w:val="24"/>
          <w:szCs w:val="24"/>
          <w:lang w:eastAsia="ru-RU"/>
        </w:rPr>
        <w:t xml:space="preserve"> №2 </w:t>
      </w:r>
      <w:proofErr w:type="spellStart"/>
      <w:r w:rsidRPr="0089696D">
        <w:rPr>
          <w:rFonts w:ascii="Times New Roman" w:eastAsia="Times New Roman" w:hAnsi="Times New Roman" w:cs="Times New Roman"/>
          <w:b/>
          <w:sz w:val="24"/>
          <w:szCs w:val="24"/>
          <w:lang w:eastAsia="ru-RU"/>
        </w:rPr>
        <w:t>йолу</w:t>
      </w:r>
      <w:proofErr w:type="spellEnd"/>
      <w:r w:rsidRPr="0089696D">
        <w:rPr>
          <w:rFonts w:ascii="Times New Roman" w:eastAsia="Times New Roman" w:hAnsi="Times New Roman" w:cs="Times New Roman"/>
          <w:b/>
          <w:sz w:val="24"/>
          <w:szCs w:val="24"/>
          <w:lang w:eastAsia="ru-RU"/>
        </w:rPr>
        <w:t xml:space="preserve"> ЮИ)</w:t>
      </w:r>
    </w:p>
    <w:p w:rsidR="0089696D" w:rsidRPr="0089696D" w:rsidRDefault="0089696D" w:rsidP="0089696D">
      <w:pPr>
        <w:spacing w:after="0" w:line="240" w:lineRule="auto"/>
        <w:ind w:firstLine="284"/>
        <w:jc w:val="center"/>
        <w:rPr>
          <w:rFonts w:ascii="Times New Roman" w:eastAsia="Times New Roman" w:hAnsi="Times New Roman" w:cs="Times New Roman"/>
          <w:b/>
          <w:sz w:val="24"/>
          <w:szCs w:val="24"/>
          <w:lang w:eastAsia="ru-RU"/>
        </w:rPr>
      </w:pPr>
    </w:p>
    <w:p w:rsidR="0089696D" w:rsidRPr="0089696D" w:rsidRDefault="0089696D" w:rsidP="0089696D">
      <w:pPr>
        <w:spacing w:line="240" w:lineRule="auto"/>
        <w:ind w:left="-91"/>
        <w:jc w:val="center"/>
        <w:rPr>
          <w:rFonts w:ascii="Times New Roman" w:hAnsi="Times New Roman" w:cs="Times New Roman"/>
          <w:sz w:val="28"/>
          <w:szCs w:val="28"/>
        </w:rPr>
      </w:pPr>
    </w:p>
    <w:p w:rsidR="0089696D" w:rsidRPr="0089696D" w:rsidRDefault="0089696D" w:rsidP="0089696D">
      <w:pPr>
        <w:spacing w:line="240" w:lineRule="auto"/>
        <w:ind w:left="-91"/>
        <w:rPr>
          <w:rFonts w:ascii="Times New Roman" w:hAnsi="Times New Roman" w:cs="Times New Roman"/>
          <w:sz w:val="28"/>
          <w:szCs w:val="28"/>
        </w:rPr>
      </w:pPr>
      <w:proofErr w:type="gramStart"/>
      <w:r w:rsidRPr="0089696D">
        <w:rPr>
          <w:rFonts w:ascii="Times New Roman" w:hAnsi="Times New Roman" w:cs="Times New Roman"/>
          <w:sz w:val="28"/>
          <w:szCs w:val="28"/>
        </w:rPr>
        <w:t xml:space="preserve">Согласовано:  </w:t>
      </w:r>
      <w:r w:rsidRPr="0089696D">
        <w:rPr>
          <w:rFonts w:ascii="Times New Roman" w:hAnsi="Times New Roman" w:cs="Times New Roman"/>
          <w:sz w:val="28"/>
          <w:szCs w:val="28"/>
        </w:rPr>
        <w:t xml:space="preserve"> </w:t>
      </w:r>
      <w:proofErr w:type="gramEnd"/>
      <w:r w:rsidRPr="0089696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9696D">
        <w:rPr>
          <w:rFonts w:ascii="Times New Roman" w:hAnsi="Times New Roman" w:cs="Times New Roman"/>
          <w:sz w:val="28"/>
          <w:szCs w:val="28"/>
        </w:rPr>
        <w:t xml:space="preserve">   УТВЕРЖДЕНА</w:t>
      </w:r>
    </w:p>
    <w:p w:rsidR="0089696D" w:rsidRPr="0089696D" w:rsidRDefault="0089696D" w:rsidP="0089696D">
      <w:pPr>
        <w:spacing w:line="240" w:lineRule="auto"/>
        <w:ind w:left="-91"/>
        <w:rPr>
          <w:rFonts w:ascii="Times New Roman" w:hAnsi="Times New Roman" w:cs="Times New Roman"/>
          <w:sz w:val="28"/>
          <w:szCs w:val="28"/>
        </w:rPr>
      </w:pPr>
      <w:r w:rsidRPr="0089696D">
        <w:rPr>
          <w:rFonts w:ascii="Times New Roman" w:hAnsi="Times New Roman" w:cs="Times New Roman"/>
          <w:sz w:val="28"/>
          <w:szCs w:val="28"/>
        </w:rPr>
        <w:t xml:space="preserve">Председатель Профкома                          </w:t>
      </w:r>
      <w:r>
        <w:rPr>
          <w:rFonts w:ascii="Times New Roman" w:hAnsi="Times New Roman" w:cs="Times New Roman"/>
          <w:sz w:val="28"/>
          <w:szCs w:val="28"/>
        </w:rPr>
        <w:t xml:space="preserve">                     приказом №132-од</w:t>
      </w:r>
    </w:p>
    <w:p w:rsidR="0089696D" w:rsidRPr="0089696D" w:rsidRDefault="0089696D" w:rsidP="0089696D">
      <w:pPr>
        <w:spacing w:line="240" w:lineRule="auto"/>
        <w:ind w:left="-91"/>
        <w:rPr>
          <w:rFonts w:ascii="Times New Roman" w:hAnsi="Times New Roman" w:cs="Times New Roman"/>
          <w:sz w:val="28"/>
          <w:szCs w:val="28"/>
        </w:rPr>
      </w:pPr>
      <w:r>
        <w:rPr>
          <w:rFonts w:ascii="Times New Roman" w:hAnsi="Times New Roman" w:cs="Times New Roman"/>
          <w:sz w:val="28"/>
          <w:szCs w:val="28"/>
        </w:rPr>
        <w:t>______</w:t>
      </w:r>
      <w:proofErr w:type="spellStart"/>
      <w:r>
        <w:rPr>
          <w:rFonts w:ascii="Times New Roman" w:hAnsi="Times New Roman" w:cs="Times New Roman"/>
          <w:sz w:val="28"/>
          <w:szCs w:val="28"/>
        </w:rPr>
        <w:t>Абдрашидова</w:t>
      </w:r>
      <w:proofErr w:type="spellEnd"/>
      <w:r>
        <w:rPr>
          <w:rFonts w:ascii="Times New Roman" w:hAnsi="Times New Roman" w:cs="Times New Roman"/>
          <w:sz w:val="28"/>
          <w:szCs w:val="28"/>
        </w:rPr>
        <w:t xml:space="preserve"> М.</w:t>
      </w:r>
      <w:r w:rsidRPr="0089696D">
        <w:rPr>
          <w:rFonts w:ascii="Times New Roman" w:hAnsi="Times New Roman" w:cs="Times New Roman"/>
          <w:sz w:val="28"/>
          <w:szCs w:val="28"/>
        </w:rPr>
        <w:t xml:space="preserve">                            </w:t>
      </w:r>
      <w:r>
        <w:rPr>
          <w:rFonts w:ascii="Times New Roman" w:hAnsi="Times New Roman" w:cs="Times New Roman"/>
          <w:sz w:val="28"/>
          <w:szCs w:val="28"/>
        </w:rPr>
        <w:t xml:space="preserve">                         от «30» 08. 2024</w:t>
      </w:r>
      <w:r w:rsidRPr="0089696D">
        <w:rPr>
          <w:rFonts w:ascii="Times New Roman" w:hAnsi="Times New Roman" w:cs="Times New Roman"/>
          <w:sz w:val="28"/>
          <w:szCs w:val="28"/>
        </w:rPr>
        <w:t>г.</w:t>
      </w:r>
    </w:p>
    <w:p w:rsidR="0089696D" w:rsidRPr="0089696D" w:rsidRDefault="0089696D" w:rsidP="0089696D">
      <w:pPr>
        <w:spacing w:line="240" w:lineRule="auto"/>
        <w:rPr>
          <w:rFonts w:ascii="Times New Roman" w:hAnsi="Times New Roman" w:cs="Times New Roman"/>
          <w:sz w:val="28"/>
          <w:szCs w:val="28"/>
        </w:rPr>
      </w:pPr>
      <w:r w:rsidRPr="0089696D">
        <w:rPr>
          <w:rFonts w:ascii="Times New Roman" w:hAnsi="Times New Roman" w:cs="Times New Roman"/>
          <w:sz w:val="28"/>
          <w:szCs w:val="28"/>
        </w:rPr>
        <w:t xml:space="preserve">                                                                           </w:t>
      </w:r>
      <w:r>
        <w:rPr>
          <w:rFonts w:ascii="Times New Roman" w:hAnsi="Times New Roman" w:cs="Times New Roman"/>
          <w:sz w:val="28"/>
          <w:szCs w:val="28"/>
        </w:rPr>
        <w:t xml:space="preserve">             _______</w:t>
      </w:r>
      <w:proofErr w:type="spellStart"/>
      <w:r>
        <w:rPr>
          <w:rFonts w:ascii="Times New Roman" w:hAnsi="Times New Roman" w:cs="Times New Roman"/>
          <w:sz w:val="28"/>
          <w:szCs w:val="28"/>
        </w:rPr>
        <w:t>С.У.Ибрагимова</w:t>
      </w:r>
      <w:proofErr w:type="spellEnd"/>
    </w:p>
    <w:p w:rsidR="00843E37" w:rsidRPr="0089696D" w:rsidRDefault="00843E37" w:rsidP="00843E37">
      <w:pPr>
        <w:shd w:val="clear" w:color="auto" w:fill="FFFFFF"/>
        <w:spacing w:after="75" w:line="488" w:lineRule="atLeast"/>
        <w:jc w:val="center"/>
        <w:textAlignment w:val="baseline"/>
        <w:outlineLvl w:val="1"/>
        <w:rPr>
          <w:rFonts w:ascii="Times New Roman" w:eastAsia="Times New Roman" w:hAnsi="Times New Roman" w:cs="Times New Roman"/>
          <w:b/>
          <w:bCs/>
          <w:color w:val="1E2120"/>
          <w:sz w:val="28"/>
          <w:szCs w:val="28"/>
          <w:lang w:eastAsia="ru-RU"/>
        </w:rPr>
      </w:pPr>
      <w:r w:rsidRPr="0089696D">
        <w:rPr>
          <w:rFonts w:ascii="Times New Roman" w:eastAsia="Times New Roman" w:hAnsi="Times New Roman" w:cs="Times New Roman"/>
          <w:b/>
          <w:bCs/>
          <w:color w:val="1E2120"/>
          <w:sz w:val="28"/>
          <w:szCs w:val="28"/>
          <w:lang w:eastAsia="ru-RU"/>
        </w:rPr>
        <w:t>Должностная инструкция</w:t>
      </w:r>
      <w:r w:rsidRPr="0089696D">
        <w:rPr>
          <w:rFonts w:ascii="Times New Roman" w:eastAsia="Times New Roman" w:hAnsi="Times New Roman" w:cs="Times New Roman"/>
          <w:b/>
          <w:bCs/>
          <w:color w:val="1E2120"/>
          <w:sz w:val="28"/>
          <w:szCs w:val="28"/>
          <w:lang w:eastAsia="ru-RU"/>
        </w:rPr>
        <w:br/>
        <w:t xml:space="preserve">педагога-библиотекаря по </w:t>
      </w:r>
      <w:proofErr w:type="spellStart"/>
      <w:r w:rsidRPr="0089696D">
        <w:rPr>
          <w:rFonts w:ascii="Times New Roman" w:eastAsia="Times New Roman" w:hAnsi="Times New Roman" w:cs="Times New Roman"/>
          <w:b/>
          <w:bCs/>
          <w:color w:val="1E2120"/>
          <w:sz w:val="28"/>
          <w:szCs w:val="28"/>
          <w:lang w:eastAsia="ru-RU"/>
        </w:rPr>
        <w:t>профстандарту</w:t>
      </w:r>
      <w:proofErr w:type="spellEnd"/>
    </w:p>
    <w:p w:rsidR="00843E37" w:rsidRPr="00843E37" w:rsidRDefault="00843E37" w:rsidP="00843E37">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843E37">
        <w:rPr>
          <w:rFonts w:ascii="Times New Roman" w:eastAsia="Times New Roman" w:hAnsi="Times New Roman" w:cs="Times New Roman"/>
          <w:b/>
          <w:bCs/>
          <w:color w:val="1E2120"/>
          <w:sz w:val="30"/>
          <w:szCs w:val="30"/>
          <w:lang w:eastAsia="ru-RU"/>
        </w:rPr>
        <w:t>1. Общие положения</w:t>
      </w:r>
    </w:p>
    <w:p w:rsidR="00843E37" w:rsidRPr="00843E37" w:rsidRDefault="00843E37" w:rsidP="00843E3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1.1. Настоящая </w:t>
      </w:r>
      <w:r w:rsidRPr="00843E37">
        <w:rPr>
          <w:rFonts w:ascii="inherit" w:eastAsia="Times New Roman" w:hAnsi="inherit" w:cs="Times New Roman"/>
          <w:b/>
          <w:bCs/>
          <w:color w:val="1E2120"/>
          <w:sz w:val="27"/>
          <w:szCs w:val="27"/>
          <w:bdr w:val="none" w:sz="0" w:space="0" w:color="auto" w:frame="1"/>
          <w:lang w:eastAsia="ru-RU"/>
        </w:rPr>
        <w:t>должностная инструкция педагога-библиотекаря</w:t>
      </w:r>
      <w:r w:rsidRPr="00843E37">
        <w:rPr>
          <w:rFonts w:ascii="Times New Roman" w:eastAsia="Times New Roman" w:hAnsi="Times New Roman" w:cs="Times New Roman"/>
          <w:color w:val="1E2120"/>
          <w:sz w:val="27"/>
          <w:szCs w:val="27"/>
          <w:lang w:eastAsia="ru-RU"/>
        </w:rPr>
        <w:t> школы разработана на основе </w:t>
      </w:r>
      <w:r w:rsidRPr="00843E37">
        <w:rPr>
          <w:rFonts w:ascii="inherit" w:eastAsia="Times New Roman" w:hAnsi="inherit" w:cs="Times New Roman"/>
          <w:b/>
          <w:bCs/>
          <w:color w:val="1E2120"/>
          <w:sz w:val="27"/>
          <w:szCs w:val="27"/>
          <w:bdr w:val="none" w:sz="0" w:space="0" w:color="auto" w:frame="1"/>
          <w:lang w:eastAsia="ru-RU"/>
        </w:rPr>
        <w:t>Профессионального стандарта «Специалист в области воспитания»</w:t>
      </w:r>
      <w:r w:rsidRPr="00843E37">
        <w:rPr>
          <w:rFonts w:ascii="Times New Roman" w:eastAsia="Times New Roman" w:hAnsi="Times New Roman" w:cs="Times New Roman"/>
          <w:color w:val="1E2120"/>
          <w:sz w:val="27"/>
          <w:szCs w:val="27"/>
          <w:lang w:eastAsia="ru-RU"/>
        </w:rPr>
        <w:t xml:space="preserve"> (утв. приказом Министерства труда и социальной защиты Российской Федерации от 30 января 2023 года № 53н); в соответствии с Федеральным Законом «Об образовании в Российской Федерации» от 29.12.2012г № 273-ФЗ с изменениями от 28 декабря 2024 года; с учетом требований ФГОС НОО и ООО, утвержденных соответственно Приказами </w:t>
      </w:r>
      <w:proofErr w:type="spellStart"/>
      <w:r w:rsidRPr="00843E37">
        <w:rPr>
          <w:rFonts w:ascii="Times New Roman" w:eastAsia="Times New Roman" w:hAnsi="Times New Roman" w:cs="Times New Roman"/>
          <w:color w:val="1E2120"/>
          <w:sz w:val="27"/>
          <w:szCs w:val="27"/>
          <w:lang w:eastAsia="ru-RU"/>
        </w:rPr>
        <w:t>Минпросвещения</w:t>
      </w:r>
      <w:proofErr w:type="spellEnd"/>
      <w:r w:rsidRPr="00843E37">
        <w:rPr>
          <w:rFonts w:ascii="Times New Roman" w:eastAsia="Times New Roman" w:hAnsi="Times New Roman" w:cs="Times New Roman"/>
          <w:color w:val="1E2120"/>
          <w:sz w:val="27"/>
          <w:szCs w:val="27"/>
          <w:lang w:eastAsia="ru-RU"/>
        </w:rPr>
        <w:t xml:space="preserve"> России №286 и №287 от 31 мая 2021 года с изменениями от 22 января 2024 года, ФГОС СОО, утвержденного Приказом </w:t>
      </w:r>
      <w:proofErr w:type="spellStart"/>
      <w:r w:rsidRPr="00843E37">
        <w:rPr>
          <w:rFonts w:ascii="Times New Roman" w:eastAsia="Times New Roman" w:hAnsi="Times New Roman" w:cs="Times New Roman"/>
          <w:color w:val="1E2120"/>
          <w:sz w:val="27"/>
          <w:szCs w:val="27"/>
          <w:lang w:eastAsia="ru-RU"/>
        </w:rPr>
        <w:t>Минобрнауки</w:t>
      </w:r>
      <w:proofErr w:type="spellEnd"/>
      <w:r w:rsidRPr="00843E37">
        <w:rPr>
          <w:rFonts w:ascii="Times New Roman" w:eastAsia="Times New Roman" w:hAnsi="Times New Roman" w:cs="Times New Roman"/>
          <w:color w:val="1E2120"/>
          <w:sz w:val="27"/>
          <w:szCs w:val="27"/>
          <w:lang w:eastAsia="ru-RU"/>
        </w:rPr>
        <w:t xml:space="preserve"> России №413 от 17.05.2012г с изменениями от 27 декабря 2023 года; а также в соответствии с Трудовым кодексом РФ и другими нормативными актами, регулирующими трудовые отношения между работником и работодателем.</w:t>
      </w:r>
      <w:r w:rsidRPr="00843E37">
        <w:rPr>
          <w:rFonts w:ascii="Times New Roman" w:eastAsia="Times New Roman" w:hAnsi="Times New Roman" w:cs="Times New Roman"/>
          <w:color w:val="1E2120"/>
          <w:sz w:val="27"/>
          <w:szCs w:val="27"/>
          <w:lang w:eastAsia="ru-RU"/>
        </w:rPr>
        <w:br/>
        <w:t xml:space="preserve">1.2. Данная должностная инструкция по </w:t>
      </w:r>
      <w:proofErr w:type="spellStart"/>
      <w:r w:rsidRPr="00843E37">
        <w:rPr>
          <w:rFonts w:ascii="Times New Roman" w:eastAsia="Times New Roman" w:hAnsi="Times New Roman" w:cs="Times New Roman"/>
          <w:color w:val="1E2120"/>
          <w:sz w:val="27"/>
          <w:szCs w:val="27"/>
          <w:lang w:eastAsia="ru-RU"/>
        </w:rPr>
        <w:t>профстандарту</w:t>
      </w:r>
      <w:proofErr w:type="spellEnd"/>
      <w:r w:rsidRPr="00843E37">
        <w:rPr>
          <w:rFonts w:ascii="Times New Roman" w:eastAsia="Times New Roman" w:hAnsi="Times New Roman" w:cs="Times New Roman"/>
          <w:color w:val="1E2120"/>
          <w:sz w:val="27"/>
          <w:szCs w:val="27"/>
          <w:lang w:eastAsia="ru-RU"/>
        </w:rPr>
        <w:t xml:space="preserve"> устанавливает трудовые функции, обязанности, права и ответственность педагога-библиотекаря в школе, а также его взаимоотношения и связи по должности в общеобразовательной организации.</w:t>
      </w:r>
      <w:r w:rsidRPr="00843E37">
        <w:rPr>
          <w:rFonts w:ascii="Times New Roman" w:eastAsia="Times New Roman" w:hAnsi="Times New Roman" w:cs="Times New Roman"/>
          <w:color w:val="1E2120"/>
          <w:sz w:val="27"/>
          <w:szCs w:val="27"/>
          <w:lang w:eastAsia="ru-RU"/>
        </w:rPr>
        <w:br/>
        <w:t>1.3. Педагог-библиотекарь принимается на работу и освобождается от должности директором в соответствии с требованиями Трудового Кодекса Российской Федерации.</w:t>
      </w:r>
      <w:r w:rsidRPr="00843E37">
        <w:rPr>
          <w:rFonts w:ascii="Times New Roman" w:eastAsia="Times New Roman" w:hAnsi="Times New Roman" w:cs="Times New Roman"/>
          <w:color w:val="1E2120"/>
          <w:sz w:val="27"/>
          <w:szCs w:val="27"/>
          <w:lang w:eastAsia="ru-RU"/>
        </w:rPr>
        <w:br/>
        <w:t>1.4. </w:t>
      </w:r>
      <w:ins w:id="0" w:author="Unknown">
        <w:r w:rsidRPr="00843E37">
          <w:rPr>
            <w:rFonts w:ascii="Times New Roman" w:eastAsia="Times New Roman" w:hAnsi="Times New Roman" w:cs="Times New Roman"/>
            <w:color w:val="1E2120"/>
            <w:sz w:val="27"/>
            <w:szCs w:val="27"/>
            <w:u w:val="single"/>
            <w:bdr w:val="none" w:sz="0" w:space="0" w:color="auto" w:frame="1"/>
            <w:lang w:eastAsia="ru-RU"/>
          </w:rPr>
          <w:t>На должность педагога-библиотекаря принимается лицо:</w:t>
        </w:r>
      </w:ins>
    </w:p>
    <w:p w:rsidR="00843E37" w:rsidRPr="00843E37" w:rsidRDefault="00843E37" w:rsidP="00843E37">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 xml:space="preserve">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либо высшее образование или среднее профессиональное образование и дополнительное </w:t>
      </w:r>
      <w:r w:rsidRPr="00843E37">
        <w:rPr>
          <w:rFonts w:ascii="Times New Roman" w:eastAsia="Times New Roman" w:hAnsi="Times New Roman" w:cs="Times New Roman"/>
          <w:color w:val="1E2120"/>
          <w:sz w:val="27"/>
          <w:szCs w:val="27"/>
          <w:lang w:eastAsia="ru-RU"/>
        </w:rPr>
        <w:lastRenderedPageBreak/>
        <w:t>профессиональное образование по направлению профессиональной деятельности в организации, осуществляющей образовательную деятельность, в том числе с получением его после трудоустройства;</w:t>
      </w:r>
    </w:p>
    <w:p w:rsidR="00843E37" w:rsidRPr="00843E37" w:rsidRDefault="00843E37" w:rsidP="00843E37">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 xml:space="preserve">соответствующее требованиям, касающимся прохождения предварительного (при поступлении на работу) и периодических медицинских осмотров, внеочередных </w:t>
      </w:r>
      <w:bookmarkStart w:id="1" w:name="_GoBack"/>
      <w:bookmarkEnd w:id="1"/>
      <w:r w:rsidRPr="00843E37">
        <w:rPr>
          <w:rFonts w:ascii="Times New Roman" w:eastAsia="Times New Roman" w:hAnsi="Times New Roman" w:cs="Times New Roman"/>
          <w:color w:val="1E2120"/>
          <w:sz w:val="27"/>
          <w:szCs w:val="27"/>
          <w:lang w:eastAsia="ru-RU"/>
        </w:rPr>
        <w:t>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843E37" w:rsidRPr="00843E37" w:rsidRDefault="00843E37" w:rsidP="00843E37">
      <w:pPr>
        <w:numPr>
          <w:ilvl w:val="0"/>
          <w:numId w:val="1"/>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843E37" w:rsidRPr="00843E37" w:rsidRDefault="00843E37" w:rsidP="00843E3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u w:val="single"/>
          <w:bdr w:val="none" w:sz="0" w:space="0" w:color="auto" w:frame="1"/>
          <w:lang w:eastAsia="ru-RU"/>
        </w:rPr>
        <w:t>Д</w:t>
      </w:r>
      <w:ins w:id="2" w:author="Unknown">
        <w:r w:rsidRPr="00843E37">
          <w:rPr>
            <w:rFonts w:ascii="Times New Roman" w:eastAsia="Times New Roman" w:hAnsi="Times New Roman" w:cs="Times New Roman"/>
            <w:color w:val="1E2120"/>
            <w:sz w:val="27"/>
            <w:szCs w:val="27"/>
            <w:u w:val="single"/>
            <w:bdr w:val="none" w:sz="0" w:space="0" w:color="auto" w:frame="1"/>
            <w:lang w:eastAsia="ru-RU"/>
          </w:rPr>
          <w:t>ругие необходимые характеристики:</w:t>
        </w:r>
      </w:ins>
    </w:p>
    <w:p w:rsidR="00843E37" w:rsidRPr="00843E37" w:rsidRDefault="00843E37" w:rsidP="00843E37">
      <w:pPr>
        <w:numPr>
          <w:ilvl w:val="0"/>
          <w:numId w:val="2"/>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дополнительное профессиональное образование - программы повышения квалификации по направлению профессиональной деятельности (не реже чем один раз в три года).</w:t>
      </w:r>
    </w:p>
    <w:p w:rsidR="00843E37" w:rsidRPr="00843E37" w:rsidRDefault="00843E37" w:rsidP="00843E3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1.5. К занятию педагогической деятельностью не допускаются иностранные агенты (для государственных и муниципальных общеобразовательных организаций).</w:t>
      </w:r>
      <w:r w:rsidRPr="00843E37">
        <w:rPr>
          <w:rFonts w:ascii="Times New Roman" w:eastAsia="Times New Roman" w:hAnsi="Times New Roman" w:cs="Times New Roman"/>
          <w:color w:val="1E2120"/>
          <w:sz w:val="27"/>
          <w:szCs w:val="27"/>
          <w:lang w:eastAsia="ru-RU"/>
        </w:rPr>
        <w:br/>
        <w:t>1.6. Педагог-библиотекарь непосредственно подчиняется заведующему библиотекой (заместителю директора по УВР).</w:t>
      </w:r>
      <w:r w:rsidRPr="00843E37">
        <w:rPr>
          <w:rFonts w:ascii="Times New Roman" w:eastAsia="Times New Roman" w:hAnsi="Times New Roman" w:cs="Times New Roman"/>
          <w:color w:val="1E2120"/>
          <w:sz w:val="27"/>
          <w:szCs w:val="27"/>
          <w:lang w:eastAsia="ru-RU"/>
        </w:rPr>
        <w:br/>
        <w:t xml:space="preserve">1.7. При выполнении обязанностей педагог-библиотекарь руководствуется должностной инструкцией по </w:t>
      </w:r>
      <w:proofErr w:type="spellStart"/>
      <w:r w:rsidRPr="00843E37">
        <w:rPr>
          <w:rFonts w:ascii="Times New Roman" w:eastAsia="Times New Roman" w:hAnsi="Times New Roman" w:cs="Times New Roman"/>
          <w:color w:val="1E2120"/>
          <w:sz w:val="27"/>
          <w:szCs w:val="27"/>
          <w:lang w:eastAsia="ru-RU"/>
        </w:rPr>
        <w:t>профстандарту</w:t>
      </w:r>
      <w:proofErr w:type="spellEnd"/>
      <w:r w:rsidRPr="00843E37">
        <w:rPr>
          <w:rFonts w:ascii="Times New Roman" w:eastAsia="Times New Roman" w:hAnsi="Times New Roman" w:cs="Times New Roman"/>
          <w:color w:val="1E2120"/>
          <w:sz w:val="27"/>
          <w:szCs w:val="27"/>
          <w:lang w:eastAsia="ru-RU"/>
        </w:rPr>
        <w:t xml:space="preserve"> и ФГОС, Конституцией и законодательством Российской Федерации об образовании и библиотечном деле, руководящими документам вышестоящих органов по вопросам работы школьной библиотеки, правилами организации библиотечного труда, учета и инвентаризации, а также:</w:t>
      </w:r>
    </w:p>
    <w:p w:rsidR="00843E37" w:rsidRPr="00843E37" w:rsidRDefault="00843E37" w:rsidP="00843E37">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Федеральным законом «Об образовании в Российской Федерации»;</w:t>
      </w:r>
    </w:p>
    <w:p w:rsidR="00843E37" w:rsidRPr="00843E37" w:rsidRDefault="00843E37" w:rsidP="00843E37">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Федеральными государственными образовательными стандартами начального, основного и среднего общего образования (ФГОС НОО, ФГОС ООО и СОО);</w:t>
      </w:r>
    </w:p>
    <w:p w:rsidR="00843E37" w:rsidRPr="00843E37" w:rsidRDefault="00843E37" w:rsidP="00843E37">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Федеральными основными общеобразовательными программами (ФООП);</w:t>
      </w:r>
    </w:p>
    <w:p w:rsidR="00843E37" w:rsidRPr="00843E37" w:rsidRDefault="00843E37" w:rsidP="00843E37">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СП 2.4.3648-20 «Санитарно-эпидемиологические требования к организациям воспитания и обучения, отдыха и оздоровления детей и молодежи»;</w:t>
      </w:r>
    </w:p>
    <w:p w:rsidR="00843E37" w:rsidRPr="00843E37" w:rsidRDefault="00843E37" w:rsidP="00843E37">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СанПиН 1.2.3685-21 «Гигиенические нормативы и требования к обеспечению безопасности и (или) безвредности для человека факторов среды обитания»;</w:t>
      </w:r>
    </w:p>
    <w:p w:rsidR="00843E37" w:rsidRPr="00843E37" w:rsidRDefault="00843E37" w:rsidP="00843E37">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административным, трудовым и хозяйственным законодательством РФ;</w:t>
      </w:r>
    </w:p>
    <w:p w:rsidR="00843E37" w:rsidRPr="00843E37" w:rsidRDefault="00843E37" w:rsidP="00843E37">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Уставом и локальными нормативными актами, в том числе Правилами внутреннего трудового распорядка, приказами директора общеобразовательной организации;</w:t>
      </w:r>
    </w:p>
    <w:p w:rsidR="00843E37" w:rsidRPr="00843E37" w:rsidRDefault="00843E37" w:rsidP="00843E37">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правилами и нормами охраны труда и пожарной безопасности;</w:t>
      </w:r>
    </w:p>
    <w:p w:rsidR="00843E37" w:rsidRPr="0089696D" w:rsidRDefault="00843E37" w:rsidP="00843E37">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sz w:val="27"/>
          <w:szCs w:val="27"/>
          <w:lang w:eastAsia="ru-RU"/>
        </w:rPr>
      </w:pPr>
      <w:r w:rsidRPr="00843E37">
        <w:rPr>
          <w:rFonts w:ascii="Times New Roman" w:eastAsia="Times New Roman" w:hAnsi="Times New Roman" w:cs="Times New Roman"/>
          <w:color w:val="1E2120"/>
          <w:sz w:val="27"/>
          <w:szCs w:val="27"/>
          <w:lang w:eastAsia="ru-RU"/>
        </w:rPr>
        <w:t xml:space="preserve">трудовым договором </w:t>
      </w:r>
      <w:r w:rsidRPr="0089696D">
        <w:rPr>
          <w:rFonts w:ascii="Times New Roman" w:eastAsia="Times New Roman" w:hAnsi="Times New Roman" w:cs="Times New Roman"/>
          <w:sz w:val="27"/>
          <w:szCs w:val="27"/>
          <w:lang w:eastAsia="ru-RU"/>
        </w:rPr>
        <w:t>и </w:t>
      </w:r>
      <w:hyperlink r:id="rId5" w:tgtFrame="_blank" w:history="1">
        <w:r w:rsidRPr="0089696D">
          <w:rPr>
            <w:rFonts w:ascii="Times New Roman" w:eastAsia="Times New Roman" w:hAnsi="Times New Roman" w:cs="Times New Roman"/>
            <w:sz w:val="27"/>
            <w:szCs w:val="27"/>
            <w:u w:val="single"/>
            <w:bdr w:val="none" w:sz="0" w:space="0" w:color="auto" w:frame="1"/>
            <w:lang w:eastAsia="ru-RU"/>
          </w:rPr>
          <w:t>инструкцией по охране труда педагога-библиотекаря</w:t>
        </w:r>
      </w:hyperlink>
      <w:r w:rsidRPr="0089696D">
        <w:rPr>
          <w:rFonts w:ascii="Times New Roman" w:eastAsia="Times New Roman" w:hAnsi="Times New Roman" w:cs="Times New Roman"/>
          <w:sz w:val="27"/>
          <w:szCs w:val="27"/>
          <w:lang w:eastAsia="ru-RU"/>
        </w:rPr>
        <w:t>;</w:t>
      </w:r>
    </w:p>
    <w:p w:rsidR="00843E37" w:rsidRPr="00843E37" w:rsidRDefault="00843E37" w:rsidP="00843E37">
      <w:pPr>
        <w:numPr>
          <w:ilvl w:val="0"/>
          <w:numId w:val="3"/>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Конвенцией ООН о правах ребенка.</w:t>
      </w:r>
    </w:p>
    <w:p w:rsidR="00843E37" w:rsidRPr="00843E37" w:rsidRDefault="00843E37" w:rsidP="00843E3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1.10.</w:t>
      </w:r>
      <w:ins w:id="3" w:author="Unknown">
        <w:r w:rsidRPr="00843E37">
          <w:rPr>
            <w:rFonts w:ascii="Times New Roman" w:eastAsia="Times New Roman" w:hAnsi="Times New Roman" w:cs="Times New Roman"/>
            <w:color w:val="1E2120"/>
            <w:sz w:val="27"/>
            <w:szCs w:val="27"/>
            <w:u w:val="single"/>
            <w:bdr w:val="none" w:sz="0" w:space="0" w:color="auto" w:frame="1"/>
            <w:lang w:eastAsia="ru-RU"/>
          </w:rPr>
          <w:t> Педагог-библиотекарь школы должен знать:</w:t>
        </w:r>
      </w:ins>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теорию библиотековедения, основы организации и управления библиотечным делом;</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способы формирования библиотечного фонда, справочного аппарата;</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основы социально-педагогического проектирования образовательного пространства;</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 xml:space="preserve">способы </w:t>
      </w:r>
      <w:proofErr w:type="gramStart"/>
      <w:r w:rsidRPr="00843E37">
        <w:rPr>
          <w:rFonts w:ascii="Times New Roman" w:eastAsia="Times New Roman" w:hAnsi="Times New Roman" w:cs="Times New Roman"/>
          <w:color w:val="1E2120"/>
          <w:sz w:val="27"/>
          <w:szCs w:val="27"/>
          <w:lang w:eastAsia="ru-RU"/>
        </w:rPr>
        <w:t>формирования</w:t>
      </w:r>
      <w:proofErr w:type="gramEnd"/>
      <w:r w:rsidRPr="00843E37">
        <w:rPr>
          <w:rFonts w:ascii="Times New Roman" w:eastAsia="Times New Roman" w:hAnsi="Times New Roman" w:cs="Times New Roman"/>
          <w:color w:val="1E2120"/>
          <w:sz w:val="27"/>
          <w:szCs w:val="27"/>
          <w:lang w:eastAsia="ru-RU"/>
        </w:rPr>
        <w:t xml:space="preserve"> развивающего и комфортного книжного пространства в школьной библиотеке;</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технологии создания электронных каталогов;</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формы и методы справочно-библиографического обслуживания обучающихся, работников школьной библиотеки;</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основное содержание информационно-библиографической деятельности;</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способы и технологии обеспечения доступа к удаленным региональным, национальным и глобальным информационным ресурсам;</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способы и технологии обеспечения доступа детей к ресурсам школьной библиотеки;</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требования ФГОС ОО к содержанию образования и ресурсному обеспечению образовательной деятельности;</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способы формирования библиотечного фонда в соответствии с ФООП;</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способы комплектования библиотечного фонда научно-познавательной, художественной и справочной литературой;</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формы и методы контроля поступления новых документов в библиотечный фонд;</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механизмы пополнения библиотечного фонда аудиовизуальными и электронными документами;</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технологии организации межбиблиотечного обмена, взаимодействия с другими библиотеками;</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формы и методы консультирования участников образовательной деятельности по вопросам пользования библиотечным фондом, выбора научно-познавательной, художественной, справочной литературой;</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возрастные особенности учащихся по ФОП начального, основного и среднего общего образования;</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основы общей педагогики;</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нормативные и правовые акты в области образования;</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теория и методика социально-культурной деятельности;</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теория и методика организации воспитательной деятельности;</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методика социально-педагогического проектирования программ воспитания;</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основные направления воспитательной деятельности педагогов;</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примерное содержание процесса формирования у школьников информационной культуры;</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образовательные технологии, формы и методы проведения обучающих занятий в области формирования у детей информационной культуры;</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механизмы поиска информации в традиционной библиотечной и электронной среде;</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алгоритмы адресного, тематического и фактографического поиска;</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педагогические технологии информационно-методического обеспечения реализации программ общего образования и воспитания;</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педагогические технологии работы с детским коллективом школы, педагогической поддержки деятельности детских общественных объединений информационной направленности;</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примерное содержание и подходы к организации творческой информационной деятельности учащихся разного возраста;</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 xml:space="preserve">примерное содержание деятельности детских пресс- или </w:t>
      </w:r>
      <w:proofErr w:type="spellStart"/>
      <w:r w:rsidRPr="00843E37">
        <w:rPr>
          <w:rFonts w:ascii="Times New Roman" w:eastAsia="Times New Roman" w:hAnsi="Times New Roman" w:cs="Times New Roman"/>
          <w:color w:val="1E2120"/>
          <w:sz w:val="27"/>
          <w:szCs w:val="27"/>
          <w:lang w:eastAsia="ru-RU"/>
        </w:rPr>
        <w:t>медиацентров</w:t>
      </w:r>
      <w:proofErr w:type="spellEnd"/>
      <w:r w:rsidRPr="00843E37">
        <w:rPr>
          <w:rFonts w:ascii="Times New Roman" w:eastAsia="Times New Roman" w:hAnsi="Times New Roman" w:cs="Times New Roman"/>
          <w:color w:val="1E2120"/>
          <w:sz w:val="27"/>
          <w:szCs w:val="27"/>
          <w:lang w:eastAsia="ru-RU"/>
        </w:rPr>
        <w:t>;</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способы обеспечения информационной безопасности учеников;</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подходы к организации коллективных творческих мероприятий школьников, направленных на развитие у них информационной культуры;</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нормативные правовые акты, определяющие меры ответственности педагогических работников за жизнь и здоровье обучающихся, находящихся под их руководством;</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требования охраны труда, жизни и здоровья учащихся при проведении занятий, мероприятий в общеобразовательном учреждении и в иных учреждениях;</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методика выявления эффективных форм и методов библиотечно-педагогической работы средствами литературы и чтения;</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теория и методика организации воспитательной деятельности;</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способы формирования у детей интереса к чтению;</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формы и методы пропаганды детского чтения;</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виды творческих мероприятий по формированию у детей интереса к чтению и формы их проведения;</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воспитательный потенциал институтов социализации и подходы к организации их совместной деятельности с целью поддержки детского чтения;</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формы и методы воспитательной деятельности по формированию у детей уважения к родному языку, развитию культуры речи;</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методы информационно-методической поддержки воспитательной деятельности педагогов по формированию у обучающихся уважения к родному языку, развитию культуры речи;</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формы и методы выставочной деятельности с целью формирования у учащихся интереса к чтению и литературе;</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педагогические технологии мотивации обучающихся к чтению, участию в творческих мероприятиях, выставках и презентациях книг;</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способы применения информационно-библиотечных ресурсов в различных видах внеурочной деятельности;</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механизмы использования информационно-библиотечных технологий в реализации программ воспитания;</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формы и методы педагогической поддержки семейного чтения;</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формы и методы консультирования родителей (законных представителей) по организации детского чтения;</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технологии социально-педагогической поддержки детского литературного творчества;</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технологии педагогической поддержки деятельности детских общественных объединений читательской направленности;</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примерное содержание деятельности детских общественных объединений читательской направленности;</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технологии педагогической поддержки инициатив обучающихся по созданию школьных газет и журналов;</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формы детского литературного творчества;</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технологии мотивации учащихся к литературному творчеству;</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способы педагогической поддержки детского литературного творчества</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главные направления развития образовательной системы Российской Федерации;</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законодательство Российской Федерации об образовании и библиотечном деле;</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Конвенцию ООН о правах ребенка;</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содержание художественной, научно-популярной литературы, периодических изданий, находящихся в библиотечном ресурсе школы;</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методологию проведения индивидуальных бесед, формы и техники проведения конференций, выставок;</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основы возрастной педагогики и психологии, физиологии, школьной гигиены;</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отдельные особенности развития детей различного возраста; специфику развития интересов и потребностей учащихся, их творческой деятельности;</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актуальные информационно-коммуникационные технологии (текстовые редакторы, электронные таблицы, программы для создания презентаций, информационные системы, автоматизирующие библиотечную деятельность), основы работы в сети Интернет, правила применения мультимедийного оборудования и ведения электронного документооборота;</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нормативные и методические материалы по вопросам организации информационной и библиотечной деятельности;</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вид деятельности, специализацию и структуру школы;</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правила комплектования, хранения и учета библиотечного ресурса, поиска и выдачи книг из библиотечного ресурса;</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условные сокращения и условные обозначения, используемые в библиографии на иностранных языках;</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новейшие информационно-поисковые системы, используемые в библиотечном обслуживании; систему классификации информации и принципы составления каталогов;</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единую общегосударственную систему межбиблиотечного абонемента;</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правила компенсации при потере читателями единиц библиотечного ресурса;</w:t>
      </w:r>
    </w:p>
    <w:p w:rsidR="00843E37" w:rsidRPr="00843E37" w:rsidRDefault="00843E37" w:rsidP="00843E37">
      <w:pPr>
        <w:numPr>
          <w:ilvl w:val="0"/>
          <w:numId w:val="4"/>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правила составления отчетных документов о работе школьной библиотеки.</w:t>
      </w:r>
    </w:p>
    <w:p w:rsidR="00843E37" w:rsidRPr="00843E37" w:rsidRDefault="00843E37" w:rsidP="00843E3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1.11. </w:t>
      </w:r>
      <w:ins w:id="4" w:author="Unknown">
        <w:r w:rsidRPr="00843E37">
          <w:rPr>
            <w:rFonts w:ascii="Times New Roman" w:eastAsia="Times New Roman" w:hAnsi="Times New Roman" w:cs="Times New Roman"/>
            <w:color w:val="1E2120"/>
            <w:sz w:val="27"/>
            <w:szCs w:val="27"/>
            <w:u w:val="single"/>
            <w:bdr w:val="none" w:sz="0" w:space="0" w:color="auto" w:frame="1"/>
            <w:lang w:eastAsia="ru-RU"/>
          </w:rPr>
          <w:t>Педагог-библиотекарь должен уметь:</w:t>
        </w:r>
      </w:ins>
    </w:p>
    <w:p w:rsidR="00843E37" w:rsidRPr="00843E37" w:rsidRDefault="00843E37" w:rsidP="00843E3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осуществлять формирование библиотечного фонда, справочного аппарата;</w:t>
      </w:r>
    </w:p>
    <w:p w:rsidR="00843E37" w:rsidRPr="00843E37" w:rsidRDefault="00843E37" w:rsidP="00843E3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формировать развивающее и комфортное книжное пространство в школьной библиотеке;</w:t>
      </w:r>
    </w:p>
    <w:p w:rsidR="00843E37" w:rsidRPr="00843E37" w:rsidRDefault="00843E37" w:rsidP="00843E3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организовывать электронные каталоги;</w:t>
      </w:r>
    </w:p>
    <w:p w:rsidR="00843E37" w:rsidRPr="00843E37" w:rsidRDefault="00843E37" w:rsidP="00843E3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осуществлять справочно-библиографическое обслуживание учащихся и работников;</w:t>
      </w:r>
    </w:p>
    <w:p w:rsidR="00843E37" w:rsidRPr="00843E37" w:rsidRDefault="00843E37" w:rsidP="00843E3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осуществлять информационно-библиографическую деятельность;</w:t>
      </w:r>
    </w:p>
    <w:p w:rsidR="00843E37" w:rsidRPr="00843E37" w:rsidRDefault="00843E37" w:rsidP="00843E3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реализовывать меры по обеспечению доступа к удаленным региональным, национальным и глобальным информационным ресурсам;</w:t>
      </w:r>
    </w:p>
    <w:p w:rsidR="00843E37" w:rsidRPr="00843E37" w:rsidRDefault="00843E37" w:rsidP="00843E3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обеспечивать доступ субъектов воспитания к ресурсам школьной библиотеки;</w:t>
      </w:r>
    </w:p>
    <w:p w:rsidR="00843E37" w:rsidRPr="00843E37" w:rsidRDefault="00843E37" w:rsidP="00843E3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формировать библиотечный фонд в соответствии с образовательными программами;</w:t>
      </w:r>
    </w:p>
    <w:p w:rsidR="00843E37" w:rsidRPr="00843E37" w:rsidRDefault="00843E37" w:rsidP="00843E3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осуществлять комплектование фонда научно-познавательной, художественной, справочной литературы;</w:t>
      </w:r>
    </w:p>
    <w:p w:rsidR="00843E37" w:rsidRPr="00843E37" w:rsidRDefault="00843E37" w:rsidP="00843E3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осуществлять своевременный учет поступления новых документов в библиотечный фонд, их подсчет и регистрацию;</w:t>
      </w:r>
    </w:p>
    <w:p w:rsidR="00843E37" w:rsidRPr="00843E37" w:rsidRDefault="00843E37" w:rsidP="00843E3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организовывать пополнение библиотечного фонда аудиовизуальными и электронными документами;</w:t>
      </w:r>
    </w:p>
    <w:p w:rsidR="00843E37" w:rsidRPr="00843E37" w:rsidRDefault="00843E37" w:rsidP="00843E3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обеспечивать связь с другими библиотеками, организовывать межбиблиотечный обмен;</w:t>
      </w:r>
    </w:p>
    <w:p w:rsidR="00843E37" w:rsidRPr="00843E37" w:rsidRDefault="00843E37" w:rsidP="00843E3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оказывать школьникам первую помощь;</w:t>
      </w:r>
    </w:p>
    <w:p w:rsidR="00843E37" w:rsidRPr="00843E37" w:rsidRDefault="00843E37" w:rsidP="00843E3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разрабатывать социально-педагогические программы воспитания информационной культуры школьников;</w:t>
      </w:r>
    </w:p>
    <w:p w:rsidR="00843E37" w:rsidRPr="00843E37" w:rsidRDefault="00843E37" w:rsidP="00843E3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проводить занятия, направленные на освоение детьми методов поиска и критического анализа информации;</w:t>
      </w:r>
    </w:p>
    <w:p w:rsidR="00843E37" w:rsidRPr="00843E37" w:rsidRDefault="00843E37" w:rsidP="00843E3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обучать учащихся рациональным способам оформления результатов самостоятельной учебной и научно-исследовательской деятельности;</w:t>
      </w:r>
    </w:p>
    <w:p w:rsidR="00843E37" w:rsidRPr="00843E37" w:rsidRDefault="00843E37" w:rsidP="00843E3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проводить занятия по формированию у обучающихся умения проверять достоверность информации с помощью нормативных и справочных изданий;</w:t>
      </w:r>
    </w:p>
    <w:p w:rsidR="00843E37" w:rsidRPr="00843E37" w:rsidRDefault="00843E37" w:rsidP="00843E3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выявлять в текущем потоке информации по профилю своей деятельности наиболее ценные источники и знакомить с ними школьников;</w:t>
      </w:r>
    </w:p>
    <w:p w:rsidR="00843E37" w:rsidRPr="00843E37" w:rsidRDefault="00843E37" w:rsidP="00843E3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осуществлять поиск информации в традиционной библиотечной и электронной среде, используя алгоритмы адресного, тематического и фактографического поиска;</w:t>
      </w:r>
    </w:p>
    <w:p w:rsidR="00843E37" w:rsidRPr="00843E37" w:rsidRDefault="00843E37" w:rsidP="00843E3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реализовывать информационно-методическую поддержку образовательных программ общего образования и воспитания детей;</w:t>
      </w:r>
    </w:p>
    <w:p w:rsidR="00843E37" w:rsidRPr="00843E37" w:rsidRDefault="00843E37" w:rsidP="00843E3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проводить занятия по формированию у учащихся сознательного и ответственного поведения в информационной среде;</w:t>
      </w:r>
    </w:p>
    <w:p w:rsidR="00843E37" w:rsidRPr="00843E37" w:rsidRDefault="00843E37" w:rsidP="00843E3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осуществлять педагогическую поддержку творческой информационной деятельности школьников;</w:t>
      </w:r>
    </w:p>
    <w:p w:rsidR="00843E37" w:rsidRPr="00843E37" w:rsidRDefault="00843E37" w:rsidP="00843E3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 xml:space="preserve">осуществлять педагогическую поддержку деятельности детских общественных объединений информационной направленности (детских пресс- или </w:t>
      </w:r>
      <w:proofErr w:type="spellStart"/>
      <w:r w:rsidRPr="00843E37">
        <w:rPr>
          <w:rFonts w:ascii="Times New Roman" w:eastAsia="Times New Roman" w:hAnsi="Times New Roman" w:cs="Times New Roman"/>
          <w:color w:val="1E2120"/>
          <w:sz w:val="27"/>
          <w:szCs w:val="27"/>
          <w:lang w:eastAsia="ru-RU"/>
        </w:rPr>
        <w:t>медиацентров</w:t>
      </w:r>
      <w:proofErr w:type="spellEnd"/>
      <w:r w:rsidRPr="00843E37">
        <w:rPr>
          <w:rFonts w:ascii="Times New Roman" w:eastAsia="Times New Roman" w:hAnsi="Times New Roman" w:cs="Times New Roman"/>
          <w:color w:val="1E2120"/>
          <w:sz w:val="27"/>
          <w:szCs w:val="27"/>
          <w:lang w:eastAsia="ru-RU"/>
        </w:rPr>
        <w:t>, редакций школьных газет);</w:t>
      </w:r>
    </w:p>
    <w:p w:rsidR="00843E37" w:rsidRPr="00843E37" w:rsidRDefault="00843E37" w:rsidP="00843E3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реализовывать меры по обеспечению информационной безопасности детей в общеобразовательном учреждении;</w:t>
      </w:r>
    </w:p>
    <w:p w:rsidR="00843E37" w:rsidRPr="00843E37" w:rsidRDefault="00843E37" w:rsidP="00843E3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организовывать и проводить творческие мероприятия по формированию у детей интереса к чтению;</w:t>
      </w:r>
    </w:p>
    <w:p w:rsidR="00843E37" w:rsidRPr="00843E37" w:rsidRDefault="00843E37" w:rsidP="00843E3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проводить мероприятия по популяризации и пропаганде детского чтения на основе социального партнерства институтов социализации;</w:t>
      </w:r>
    </w:p>
    <w:p w:rsidR="00843E37" w:rsidRPr="00843E37" w:rsidRDefault="00843E37" w:rsidP="00843E3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осуществлять информационно-методическую поддержку воспитательной деятельности по формированию у детей уважения к родному языку, развитию культуры речи;</w:t>
      </w:r>
    </w:p>
    <w:p w:rsidR="00843E37" w:rsidRPr="00843E37" w:rsidRDefault="00843E37" w:rsidP="00843E3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реализовывать различные формы и методы выставочной деятельности с целью формирования у детей интереса к чтению, литературе;</w:t>
      </w:r>
    </w:p>
    <w:p w:rsidR="00843E37" w:rsidRPr="00843E37" w:rsidRDefault="00843E37" w:rsidP="00843E3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организовывать участие обучающихся в проведении выставок книг, подготовку ими презентаций произведений художественной литературы;</w:t>
      </w:r>
    </w:p>
    <w:p w:rsidR="00843E37" w:rsidRPr="00843E37" w:rsidRDefault="00843E37" w:rsidP="00843E3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обеспечивать использование информационно-библиотечных ресурсов в различных видах внеурочной деятельности;</w:t>
      </w:r>
    </w:p>
    <w:p w:rsidR="00843E37" w:rsidRPr="00843E37" w:rsidRDefault="00843E37" w:rsidP="00843E3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организовывать применение информационно-библиотечных технологий по реализации программ воспитания в школе и по месту жительства;</w:t>
      </w:r>
    </w:p>
    <w:p w:rsidR="00843E37" w:rsidRPr="00843E37" w:rsidRDefault="00843E37" w:rsidP="00843E3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осуществлять педагогическую поддержку семейного чтения, консультирование родителей (законных представителей) по организации детского чтения;</w:t>
      </w:r>
    </w:p>
    <w:p w:rsidR="00843E37" w:rsidRPr="00843E37" w:rsidRDefault="00843E37" w:rsidP="00843E3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проводить мероприятия по социально-педагогической поддержке детского литературного творчества;</w:t>
      </w:r>
    </w:p>
    <w:p w:rsidR="00843E37" w:rsidRPr="00843E37" w:rsidRDefault="00843E37" w:rsidP="00843E3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осуществлять педагогическую поддержку деятельности детских общественных объединений читательской направленности;</w:t>
      </w:r>
    </w:p>
    <w:p w:rsidR="00843E37" w:rsidRPr="00843E37" w:rsidRDefault="00843E37" w:rsidP="00843E37">
      <w:pPr>
        <w:numPr>
          <w:ilvl w:val="0"/>
          <w:numId w:val="5"/>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осуществлять педагогическую поддержку инициатив школьников по созданию школьных газет, журналов.</w:t>
      </w:r>
    </w:p>
    <w:p w:rsidR="00843E37" w:rsidRPr="0089696D" w:rsidRDefault="00843E37" w:rsidP="00843E3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 xml:space="preserve">1.10. Педагог-библиотекарь должен ознакомиться с должностной инструкцией по ФГОС и </w:t>
      </w:r>
      <w:proofErr w:type="spellStart"/>
      <w:r w:rsidRPr="00843E37">
        <w:rPr>
          <w:rFonts w:ascii="Times New Roman" w:eastAsia="Times New Roman" w:hAnsi="Times New Roman" w:cs="Times New Roman"/>
          <w:color w:val="1E2120"/>
          <w:sz w:val="27"/>
          <w:szCs w:val="27"/>
          <w:lang w:eastAsia="ru-RU"/>
        </w:rPr>
        <w:t>профстандарту</w:t>
      </w:r>
      <w:proofErr w:type="spellEnd"/>
      <w:r w:rsidRPr="00843E37">
        <w:rPr>
          <w:rFonts w:ascii="Times New Roman" w:eastAsia="Times New Roman" w:hAnsi="Times New Roman" w:cs="Times New Roman"/>
          <w:color w:val="1E2120"/>
          <w:sz w:val="27"/>
          <w:szCs w:val="27"/>
          <w:lang w:eastAsia="ru-RU"/>
        </w:rPr>
        <w:t>, знать и соблюдать установленные правила и требования охраны труда и пожарной безопасности, правила личной гигиены и гигиены труда, Положение о школьной библиотеке.</w:t>
      </w:r>
      <w:r w:rsidRPr="00843E37">
        <w:rPr>
          <w:rFonts w:ascii="Times New Roman" w:eastAsia="Times New Roman" w:hAnsi="Times New Roman" w:cs="Times New Roman"/>
          <w:color w:val="1E2120"/>
          <w:sz w:val="27"/>
          <w:szCs w:val="27"/>
          <w:lang w:eastAsia="ru-RU"/>
        </w:rPr>
        <w:br/>
        <w:t>1.11. Педагогический работник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общеобразовательной организации.</w:t>
      </w:r>
      <w:r w:rsidRPr="00843E37">
        <w:rPr>
          <w:rFonts w:ascii="Times New Roman" w:eastAsia="Times New Roman" w:hAnsi="Times New Roman" w:cs="Times New Roman"/>
          <w:color w:val="1E2120"/>
          <w:sz w:val="27"/>
          <w:szCs w:val="27"/>
          <w:lang w:eastAsia="ru-RU"/>
        </w:rPr>
        <w:br/>
        <w:t>1.12. Педагогу-библиотекарю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учащихся к действиям, противоречащим Конституции Российской Федерации.</w:t>
      </w:r>
    </w:p>
    <w:p w:rsidR="00843E37" w:rsidRPr="00843E37" w:rsidRDefault="00843E37" w:rsidP="00843E37">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843E37">
        <w:rPr>
          <w:rFonts w:ascii="Times New Roman" w:eastAsia="Times New Roman" w:hAnsi="Times New Roman" w:cs="Times New Roman"/>
          <w:b/>
          <w:bCs/>
          <w:color w:val="1E2120"/>
          <w:sz w:val="30"/>
          <w:szCs w:val="30"/>
          <w:lang w:eastAsia="ru-RU"/>
        </w:rPr>
        <w:t>2. Трудовые функции</w:t>
      </w:r>
    </w:p>
    <w:p w:rsidR="00843E37" w:rsidRPr="00843E37" w:rsidRDefault="00843E37" w:rsidP="00843E3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u w:val="single"/>
          <w:bdr w:val="none" w:sz="0" w:space="0" w:color="auto" w:frame="1"/>
          <w:lang w:eastAsia="ru-RU"/>
        </w:rPr>
        <w:t>К</w:t>
      </w:r>
      <w:ins w:id="5" w:author="Unknown">
        <w:r w:rsidRPr="00843E37">
          <w:rPr>
            <w:rFonts w:ascii="Times New Roman" w:eastAsia="Times New Roman" w:hAnsi="Times New Roman" w:cs="Times New Roman"/>
            <w:color w:val="1E2120"/>
            <w:sz w:val="27"/>
            <w:szCs w:val="27"/>
            <w:u w:val="single"/>
            <w:bdr w:val="none" w:sz="0" w:space="0" w:color="auto" w:frame="1"/>
            <w:lang w:eastAsia="ru-RU"/>
          </w:rPr>
          <w:t xml:space="preserve"> основным трудовым функциям педагога-библиотекаря относятся:</w:t>
        </w:r>
      </w:ins>
      <w:r w:rsidRPr="00843E37">
        <w:rPr>
          <w:rFonts w:ascii="Times New Roman" w:eastAsia="Times New Roman" w:hAnsi="Times New Roman" w:cs="Times New Roman"/>
          <w:color w:val="1E2120"/>
          <w:sz w:val="27"/>
          <w:szCs w:val="27"/>
          <w:lang w:eastAsia="ru-RU"/>
        </w:rPr>
        <w:br/>
        <w:t>2.1. Информационно-библиотечное сопровождение образовательной деятельности (образовательная функция).</w:t>
      </w:r>
      <w:r w:rsidRPr="00843E37">
        <w:rPr>
          <w:rFonts w:ascii="Times New Roman" w:eastAsia="Times New Roman" w:hAnsi="Times New Roman" w:cs="Times New Roman"/>
          <w:color w:val="1E2120"/>
          <w:sz w:val="27"/>
          <w:szCs w:val="27"/>
          <w:lang w:eastAsia="ru-RU"/>
        </w:rPr>
        <w:br/>
        <w:t>2.2. Проведение мероприятий по воспитанию у учащихся информационной культуры.</w:t>
      </w:r>
      <w:r w:rsidRPr="00843E37">
        <w:rPr>
          <w:rFonts w:ascii="Times New Roman" w:eastAsia="Times New Roman" w:hAnsi="Times New Roman" w:cs="Times New Roman"/>
          <w:color w:val="1E2120"/>
          <w:sz w:val="27"/>
          <w:szCs w:val="27"/>
          <w:lang w:eastAsia="ru-RU"/>
        </w:rPr>
        <w:br/>
        <w:t>2.3. Организационно-методическое обеспечение мероприятий по развитию у школьников интереса к чтению.</w:t>
      </w:r>
    </w:p>
    <w:p w:rsidR="00843E37" w:rsidRPr="00843E37" w:rsidRDefault="00843E37" w:rsidP="00843E37">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843E37">
        <w:rPr>
          <w:rFonts w:ascii="Times New Roman" w:eastAsia="Times New Roman" w:hAnsi="Times New Roman" w:cs="Times New Roman"/>
          <w:b/>
          <w:bCs/>
          <w:color w:val="1E2120"/>
          <w:sz w:val="30"/>
          <w:szCs w:val="30"/>
          <w:lang w:eastAsia="ru-RU"/>
        </w:rPr>
        <w:t>3. Должностные обязанности</w:t>
      </w:r>
    </w:p>
    <w:p w:rsidR="00843E37" w:rsidRPr="00843E37" w:rsidRDefault="00843E37" w:rsidP="00843E3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3.1. </w:t>
      </w:r>
      <w:ins w:id="6" w:author="Unknown">
        <w:r w:rsidRPr="00843E37">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информационно-библиотечного сопровождения образовательной деятельности:</w:t>
        </w:r>
      </w:ins>
    </w:p>
    <w:p w:rsidR="00843E37" w:rsidRPr="00843E37" w:rsidRDefault="00843E37" w:rsidP="00843E37">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формирует и пополняет библиотечный фонд в соответствии с образовательными программами НОО, ООО и СОО общеобразовательной организации;</w:t>
      </w:r>
    </w:p>
    <w:p w:rsidR="00843E37" w:rsidRPr="00843E37" w:rsidRDefault="00843E37" w:rsidP="00843E37">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создает развивающее и комфортное книжное пространство в школьной библиотеке;</w:t>
      </w:r>
    </w:p>
    <w:p w:rsidR="00843E37" w:rsidRPr="00843E37" w:rsidRDefault="00843E37" w:rsidP="00843E37">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осуществляет справочно-библиографическое обслуживание обучающихся и работников общеобразовательной организации;</w:t>
      </w:r>
    </w:p>
    <w:p w:rsidR="00843E37" w:rsidRPr="00843E37" w:rsidRDefault="00843E37" w:rsidP="00843E37">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осуществляет информационно-библиографическую деятельность, обеспечивает свободный доступ к библиотечным ресурсам;</w:t>
      </w:r>
    </w:p>
    <w:p w:rsidR="00843E37" w:rsidRPr="00843E37" w:rsidRDefault="00843E37" w:rsidP="00843E37">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контролирует поступления новых документов в библиотечный фонд;</w:t>
      </w:r>
    </w:p>
    <w:p w:rsidR="00843E37" w:rsidRPr="00843E37" w:rsidRDefault="00843E37" w:rsidP="00843E37">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составляет планы комплектации библиотеки школы печатными и электронными образовательными ресурсами по всем учебным предметам учебного плана на определенных учредителем языках обучения и воспитания;</w:t>
      </w:r>
    </w:p>
    <w:p w:rsidR="00843E37" w:rsidRPr="00843E37" w:rsidRDefault="00843E37" w:rsidP="00843E37">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обеспечивает связь с другими библиотеками, организовывает межбиблиотечный обмен;</w:t>
      </w:r>
    </w:p>
    <w:p w:rsidR="00843E37" w:rsidRPr="00843E37" w:rsidRDefault="00843E37" w:rsidP="00843E37">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проводит работу по учету и периодической инвентаризации библиотечного ресурса школы;</w:t>
      </w:r>
    </w:p>
    <w:p w:rsidR="00843E37" w:rsidRPr="00843E37" w:rsidRDefault="00843E37" w:rsidP="00843E37">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обеспечивает тщательную обработку поступающей в школьную библиотеку литературы, составление систематического и алфавитного каталогов с использованием новейших информационно-поисковых систем;</w:t>
      </w:r>
    </w:p>
    <w:p w:rsidR="00843E37" w:rsidRPr="00843E37" w:rsidRDefault="00843E37" w:rsidP="00843E37">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обеспечивает незамедлительное составление библиографических справок по поступающим запросам;</w:t>
      </w:r>
    </w:p>
    <w:p w:rsidR="00843E37" w:rsidRPr="00843E37" w:rsidRDefault="00843E37" w:rsidP="00843E37">
      <w:pPr>
        <w:numPr>
          <w:ilvl w:val="0"/>
          <w:numId w:val="6"/>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обеспечивает полную сохранность библиотечного ресурса, ведение статистического учета по главным показателям деятельности библиотеки и подготовку необходимой отчетности.</w:t>
      </w:r>
    </w:p>
    <w:p w:rsidR="00843E37" w:rsidRPr="00843E37" w:rsidRDefault="00843E37" w:rsidP="00843E3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3.2. </w:t>
      </w:r>
      <w:ins w:id="7" w:author="Unknown">
        <w:r w:rsidRPr="00843E37">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проведения мероприятий по воспитанию у школьников информационной культуры:</w:t>
        </w:r>
      </w:ins>
    </w:p>
    <w:p w:rsidR="00843E37" w:rsidRPr="00843E37" w:rsidRDefault="00843E37" w:rsidP="00843E37">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осуществляет проектирование и реализацию социально-педагогических программ воспитания у школьников информационной культуры;</w:t>
      </w:r>
    </w:p>
    <w:p w:rsidR="00843E37" w:rsidRPr="00843E37" w:rsidRDefault="00843E37" w:rsidP="00843E37">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осуществляет информационно-методическую поддержку реализации ФООП согласно ФГОС общего образования, направленную на обеспечение широкого, постоянного и устойчивого доступа для учеников и педагогических работников к информации, относящейся к реализации ФОП соответствующего уровня общего образования, на приобретение новых навыков в применении библиотечно-информационных ресурсов;</w:t>
      </w:r>
    </w:p>
    <w:p w:rsidR="00843E37" w:rsidRPr="00843E37" w:rsidRDefault="00843E37" w:rsidP="00843E37">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консультирует учеников по работе с библиотечными каталогами и справочными изданиями, по информационной деятельности;</w:t>
      </w:r>
    </w:p>
    <w:p w:rsidR="00843E37" w:rsidRPr="00843E37" w:rsidRDefault="00843E37" w:rsidP="00843E37">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проводит занятия по формированию сознательного и ответственного информационного поведения учащихся школы;</w:t>
      </w:r>
    </w:p>
    <w:p w:rsidR="00843E37" w:rsidRPr="00843E37" w:rsidRDefault="00843E37" w:rsidP="00843E37">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осуществлять дополнительное образование учащихся по культурному развитию личности, продвижению чтения, поддержке интереса к литературе, к развитию словесности и формированию информационной культуры, освоению инновационных технологий, способов и видов библиотечно-информационной деятельности;</w:t>
      </w:r>
    </w:p>
    <w:p w:rsidR="00843E37" w:rsidRPr="00843E37" w:rsidRDefault="00843E37" w:rsidP="00843E37">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разрабатывает рабочую программу, обеспечивает ее выполнение, организовывает участие учащихся в массовых тематических мероприятиях, обеспечивая педагогически обоснованный выбор видов, средств и методов работы детского объединения, учитывая психофизиологическую и педагогическую целесообразности, применяя новейшие образовательные технологии, включая информационные и цифровые образовательные ресурсы;</w:t>
      </w:r>
    </w:p>
    <w:p w:rsidR="00843E37" w:rsidRPr="00843E37" w:rsidRDefault="00843E37" w:rsidP="00843E37">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применяет педагогические теории и методы для решения информационно-образовательных задач;</w:t>
      </w:r>
    </w:p>
    <w:p w:rsidR="00843E37" w:rsidRPr="00843E37" w:rsidRDefault="00843E37" w:rsidP="00843E37">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обеспечивает и анализирует достижения учащихся, выявляет их творческие способности, способствует формированию устойчивых профессиональных интересов и склонностей;</w:t>
      </w:r>
    </w:p>
    <w:p w:rsidR="00843E37" w:rsidRPr="00843E37" w:rsidRDefault="00843E37" w:rsidP="00843E37">
      <w:pPr>
        <w:numPr>
          <w:ilvl w:val="0"/>
          <w:numId w:val="7"/>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реализует мероприятия по обеспечению информационной безопасности школьников в общеобразовательной организации.</w:t>
      </w:r>
    </w:p>
    <w:p w:rsidR="00843E37" w:rsidRPr="00843E37" w:rsidRDefault="00843E37" w:rsidP="00843E3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3.3. </w:t>
      </w:r>
      <w:ins w:id="8" w:author="Unknown">
        <w:r w:rsidRPr="00843E37">
          <w:rPr>
            <w:rFonts w:ascii="Times New Roman" w:eastAsia="Times New Roman" w:hAnsi="Times New Roman" w:cs="Times New Roman"/>
            <w:color w:val="1E2120"/>
            <w:sz w:val="27"/>
            <w:szCs w:val="27"/>
            <w:u w:val="single"/>
            <w:bdr w:val="none" w:sz="0" w:space="0" w:color="auto" w:frame="1"/>
            <w:lang w:eastAsia="ru-RU"/>
          </w:rPr>
          <w:t>В рамках трудовой функции организационно-методического обеспечения мероприятий по развитию у учащихся интереса к чтению:</w:t>
        </w:r>
      </w:ins>
    </w:p>
    <w:p w:rsidR="00843E37" w:rsidRPr="00843E37" w:rsidRDefault="00843E37" w:rsidP="00843E37">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участвует в обеспечении самообразования учащихся, педагогических работников школы средствами библиотечных и информационно-библиографических ресурсов, в организации тематических выставок, читательских конференций, оформлении средств наглядной агитации, стендов, в разработке планов, методических программ, процедур реализации различных образовательных проектов;</w:t>
      </w:r>
    </w:p>
    <w:p w:rsidR="00843E37" w:rsidRPr="00843E37" w:rsidRDefault="00843E37" w:rsidP="00843E37">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проводит конкурсы, викторины, литературные вечера по формированию у детей интереса к чтению;</w:t>
      </w:r>
    </w:p>
    <w:p w:rsidR="00843E37" w:rsidRPr="00843E37" w:rsidRDefault="00843E37" w:rsidP="00843E37">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осуществляет информационно-методическую поддержку воспитательной деятельности по формированию у школьников уважения к родному языку, развитию культуры речи;</w:t>
      </w:r>
    </w:p>
    <w:p w:rsidR="00843E37" w:rsidRPr="00843E37" w:rsidRDefault="00843E37" w:rsidP="00843E37">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организует выставки книг в общеобразовательном учреждении с участием обучающихся в презентации изданий, литературных произведений;</w:t>
      </w:r>
    </w:p>
    <w:p w:rsidR="00843E37" w:rsidRPr="00843E37" w:rsidRDefault="00843E37" w:rsidP="00843E37">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осуществляет взаимодействие с семьей с целью педагогической поддержки семейного чтения;</w:t>
      </w:r>
    </w:p>
    <w:p w:rsidR="00843E37" w:rsidRPr="00843E37" w:rsidRDefault="00843E37" w:rsidP="00843E37">
      <w:pPr>
        <w:numPr>
          <w:ilvl w:val="0"/>
          <w:numId w:val="8"/>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осуществляет педагогическую поддержку детского литературного творчества.</w:t>
      </w:r>
    </w:p>
    <w:p w:rsidR="00843E37" w:rsidRPr="00843E37" w:rsidRDefault="00843E37" w:rsidP="00843E3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3.4. Организует доступ обучающихся к печатным и электронным образовательным ресурсам (ЭОР) по всем учебным предметам, в том числе к ЭОР, размещенным в федеральных и региональных базах данных ЭОР.</w:t>
      </w:r>
      <w:r w:rsidRPr="00843E37">
        <w:rPr>
          <w:rFonts w:ascii="Times New Roman" w:eastAsia="Times New Roman" w:hAnsi="Times New Roman" w:cs="Times New Roman"/>
          <w:color w:val="1E2120"/>
          <w:sz w:val="27"/>
          <w:szCs w:val="27"/>
          <w:lang w:eastAsia="ru-RU"/>
        </w:rPr>
        <w:br/>
        <w:t>3.5. При использовании ЭСО проводит гимнастику для глаз, а при использовании книжных учебных изданий - гимнастику для глаз во время перемен. При использовании ЭСО с демонстрацией обучающих фильмов или иной информации, предусматривающих ее фиксацию в тетрадях обучающимися, не превышает продолжительность непрерывного использования экрана для учащихся 5-9-х классов - 15 минут, общую продолжительность использования интерактивной доски на уроке для детей старше 10 лет - 30 минут.</w:t>
      </w:r>
      <w:r w:rsidRPr="00843E37">
        <w:rPr>
          <w:rFonts w:ascii="Times New Roman" w:eastAsia="Times New Roman" w:hAnsi="Times New Roman" w:cs="Times New Roman"/>
          <w:color w:val="1E2120"/>
          <w:sz w:val="27"/>
          <w:szCs w:val="27"/>
          <w:lang w:eastAsia="ru-RU"/>
        </w:rPr>
        <w:br/>
        <w:t>3.6. Обеспечивает охрану жизни и здоровья детей во время педагогической и библиотечной деятельности с обучающимися.</w:t>
      </w:r>
      <w:r w:rsidRPr="00843E37">
        <w:rPr>
          <w:rFonts w:ascii="Times New Roman" w:eastAsia="Times New Roman" w:hAnsi="Times New Roman" w:cs="Times New Roman"/>
          <w:color w:val="1E2120"/>
          <w:sz w:val="27"/>
          <w:szCs w:val="27"/>
          <w:lang w:eastAsia="ru-RU"/>
        </w:rPr>
        <w:br/>
        <w:t>3.7. Информирует непосредственного руководителя (дежурного администратора) о каждом несчастном случае, принимает меры по оказанию первой помощи пострадавшим.</w:t>
      </w:r>
      <w:r w:rsidRPr="00843E37">
        <w:rPr>
          <w:rFonts w:ascii="Times New Roman" w:eastAsia="Times New Roman" w:hAnsi="Times New Roman" w:cs="Times New Roman"/>
          <w:color w:val="1E2120"/>
          <w:sz w:val="27"/>
          <w:szCs w:val="27"/>
          <w:lang w:eastAsia="ru-RU"/>
        </w:rPr>
        <w:br/>
        <w:t>3.8. Согласно годовому плану работы принимает участие в педагогических советах, совещаниях и семинарах, круглых столах, предметных неделях, а также в школьных МО и иных видах методической работы, в родительских собраниях.</w:t>
      </w:r>
      <w:r w:rsidRPr="00843E37">
        <w:rPr>
          <w:rFonts w:ascii="Times New Roman" w:eastAsia="Times New Roman" w:hAnsi="Times New Roman" w:cs="Times New Roman"/>
          <w:color w:val="1E2120"/>
          <w:sz w:val="27"/>
          <w:szCs w:val="27"/>
          <w:lang w:eastAsia="ru-RU"/>
        </w:rPr>
        <w:br/>
        <w:t>3.9. Разрабатывает предложения по формированию в школьной библиотеке ресурса дополнительной литературы, включающего в себя детскую художественную и научно-популярную литературу, справочно-библиографические и периодические издания, сопровождающие реализацию ФОП соответствующего уровня общего образования.</w:t>
      </w:r>
      <w:r w:rsidRPr="00843E37">
        <w:rPr>
          <w:rFonts w:ascii="Times New Roman" w:eastAsia="Times New Roman" w:hAnsi="Times New Roman" w:cs="Times New Roman"/>
          <w:color w:val="1E2120"/>
          <w:sz w:val="27"/>
          <w:szCs w:val="27"/>
          <w:lang w:eastAsia="ru-RU"/>
        </w:rPr>
        <w:br/>
        <w:t>3.10. Осуществляет постоянный контроль соблюдения учащимися правил безопасного поведения в школьной библиотеке.</w:t>
      </w:r>
      <w:r w:rsidRPr="00843E37">
        <w:rPr>
          <w:rFonts w:ascii="Times New Roman" w:eastAsia="Times New Roman" w:hAnsi="Times New Roman" w:cs="Times New Roman"/>
          <w:color w:val="1E2120"/>
          <w:sz w:val="27"/>
          <w:szCs w:val="27"/>
          <w:lang w:eastAsia="ru-RU"/>
        </w:rPr>
        <w:br/>
        <w:t>3.11. Готовит школьную библиотеку к приемке на начало нового учебного года.</w:t>
      </w:r>
      <w:r w:rsidRPr="00843E37">
        <w:rPr>
          <w:rFonts w:ascii="Times New Roman" w:eastAsia="Times New Roman" w:hAnsi="Times New Roman" w:cs="Times New Roman"/>
          <w:color w:val="1E2120"/>
          <w:sz w:val="27"/>
          <w:szCs w:val="27"/>
          <w:lang w:eastAsia="ru-RU"/>
        </w:rPr>
        <w:br/>
        <w:t>3.12. Строго соблюдает права и свободы детей, содержащиеся в Федеральном законе «Об образовании в Российской Федерации» и Конвенции ООН о правах ребенка, соблюдает этические нормы и правила поведения.</w:t>
      </w:r>
      <w:r w:rsidRPr="00843E37">
        <w:rPr>
          <w:rFonts w:ascii="Times New Roman" w:eastAsia="Times New Roman" w:hAnsi="Times New Roman" w:cs="Times New Roman"/>
          <w:color w:val="1E2120"/>
          <w:sz w:val="27"/>
          <w:szCs w:val="27"/>
          <w:lang w:eastAsia="ru-RU"/>
        </w:rPr>
        <w:br/>
        <w:t xml:space="preserve">3.13. Педагог-библиотекарь соблюдает должностную инструкцию по </w:t>
      </w:r>
      <w:proofErr w:type="spellStart"/>
      <w:r w:rsidRPr="00843E37">
        <w:rPr>
          <w:rFonts w:ascii="Times New Roman" w:eastAsia="Times New Roman" w:hAnsi="Times New Roman" w:cs="Times New Roman"/>
          <w:color w:val="1E2120"/>
          <w:sz w:val="27"/>
          <w:szCs w:val="27"/>
          <w:lang w:eastAsia="ru-RU"/>
        </w:rPr>
        <w:t>профстандарту</w:t>
      </w:r>
      <w:proofErr w:type="spellEnd"/>
      <w:r w:rsidRPr="00843E37">
        <w:rPr>
          <w:rFonts w:ascii="Times New Roman" w:eastAsia="Times New Roman" w:hAnsi="Times New Roman" w:cs="Times New Roman"/>
          <w:color w:val="1E2120"/>
          <w:sz w:val="27"/>
          <w:szCs w:val="27"/>
          <w:lang w:eastAsia="ru-RU"/>
        </w:rPr>
        <w:t xml:space="preserve"> и ФГОС, Устав и Правила внутреннего трудового распорядка, трудовую дисциплину, режим времени работы и отдыха, требования охраны труда, пожарной безопасности и производственной санитарии.</w:t>
      </w:r>
      <w:r w:rsidRPr="00843E37">
        <w:rPr>
          <w:rFonts w:ascii="Times New Roman" w:eastAsia="Times New Roman" w:hAnsi="Times New Roman" w:cs="Times New Roman"/>
          <w:color w:val="1E2120"/>
          <w:sz w:val="27"/>
          <w:szCs w:val="27"/>
          <w:lang w:eastAsia="ru-RU"/>
        </w:rPr>
        <w:br/>
        <w:t>3.14. Проходит в установленном законодательством Российской Федерации порядке обучение по охране труда и проверку знания требований охраны труда, обучение мерам пожарной безопасности по программам противопожарного инструктажа.</w:t>
      </w:r>
      <w:r w:rsidRPr="00843E37">
        <w:rPr>
          <w:rFonts w:ascii="Times New Roman" w:eastAsia="Times New Roman" w:hAnsi="Times New Roman" w:cs="Times New Roman"/>
          <w:color w:val="1E2120"/>
          <w:sz w:val="27"/>
          <w:szCs w:val="27"/>
          <w:lang w:eastAsia="ru-RU"/>
        </w:rPr>
        <w:br/>
        <w:t>3.15. Проходит аттестацию на соответствие занимаемой должности в порядке, установленном законодательством об образовании. Периодически проходит бесплатные медицинские обследования.</w:t>
      </w:r>
      <w:r w:rsidRPr="00843E37">
        <w:rPr>
          <w:rFonts w:ascii="Times New Roman" w:eastAsia="Times New Roman" w:hAnsi="Times New Roman" w:cs="Times New Roman"/>
          <w:color w:val="1E2120"/>
          <w:sz w:val="27"/>
          <w:szCs w:val="27"/>
          <w:lang w:eastAsia="ru-RU"/>
        </w:rPr>
        <w:br/>
        <w:t>3.16. Осуществляет контроль соблюдения Правил внутреннего распорядка обучающихся, включая соблюдение дисциплины на учебных занятиях и правил поведения в школе.</w:t>
      </w:r>
      <w:r w:rsidRPr="00843E37">
        <w:rPr>
          <w:rFonts w:ascii="Times New Roman" w:eastAsia="Times New Roman" w:hAnsi="Times New Roman" w:cs="Times New Roman"/>
          <w:color w:val="1E2120"/>
          <w:sz w:val="27"/>
          <w:szCs w:val="27"/>
          <w:lang w:eastAsia="ru-RU"/>
        </w:rPr>
        <w:br/>
        <w:t>3.17. Педагог-библиотекарь исполняет иные обязанности, предусмотренные Федеральным Законом «Об образовании в Российской Федерации».</w:t>
      </w:r>
      <w:r w:rsidRPr="00843E37">
        <w:rPr>
          <w:rFonts w:ascii="Times New Roman" w:eastAsia="Times New Roman" w:hAnsi="Times New Roman" w:cs="Times New Roman"/>
          <w:color w:val="1E2120"/>
          <w:sz w:val="27"/>
          <w:szCs w:val="27"/>
          <w:lang w:eastAsia="ru-RU"/>
        </w:rPr>
        <w:br/>
        <w:t>3.18. Осуществляет свою деятельность на высоком профессиональном уровне.</w:t>
      </w:r>
    </w:p>
    <w:p w:rsidR="00843E37" w:rsidRPr="00843E37" w:rsidRDefault="00843E37" w:rsidP="00843E37">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843E37">
        <w:rPr>
          <w:rFonts w:ascii="Times New Roman" w:eastAsia="Times New Roman" w:hAnsi="Times New Roman" w:cs="Times New Roman"/>
          <w:b/>
          <w:bCs/>
          <w:color w:val="1E2120"/>
          <w:sz w:val="30"/>
          <w:szCs w:val="30"/>
          <w:lang w:eastAsia="ru-RU"/>
        </w:rPr>
        <w:t>4. Права</w:t>
      </w:r>
    </w:p>
    <w:p w:rsidR="00843E37" w:rsidRPr="00843E37" w:rsidRDefault="00843E37" w:rsidP="00843E3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u w:val="single"/>
          <w:bdr w:val="none" w:sz="0" w:space="0" w:color="auto" w:frame="1"/>
          <w:lang w:eastAsia="ru-RU"/>
        </w:rPr>
        <w:t>П</w:t>
      </w:r>
      <w:ins w:id="9" w:author="Unknown">
        <w:r w:rsidRPr="00843E37">
          <w:rPr>
            <w:rFonts w:ascii="Times New Roman" w:eastAsia="Times New Roman" w:hAnsi="Times New Roman" w:cs="Times New Roman"/>
            <w:color w:val="1E2120"/>
            <w:sz w:val="27"/>
            <w:szCs w:val="27"/>
            <w:u w:val="single"/>
            <w:bdr w:val="none" w:sz="0" w:space="0" w:color="auto" w:frame="1"/>
            <w:lang w:eastAsia="ru-RU"/>
          </w:rPr>
          <w:t>едагог-библиотекарь имеет следующие права в пределах своей компетенции:</w:t>
        </w:r>
      </w:ins>
      <w:r w:rsidRPr="00843E37">
        <w:rPr>
          <w:rFonts w:ascii="Times New Roman" w:eastAsia="Times New Roman" w:hAnsi="Times New Roman" w:cs="Times New Roman"/>
          <w:color w:val="1E2120"/>
          <w:sz w:val="27"/>
          <w:szCs w:val="27"/>
          <w:lang w:eastAsia="ru-RU"/>
        </w:rPr>
        <w:br/>
        <w:t>4.1. Право на участие в управлении общеобразовательной организацией, в том числе в коллегиальных органах управления, в порядке, установленном Уставом.</w:t>
      </w:r>
      <w:r w:rsidRPr="00843E37">
        <w:rPr>
          <w:rFonts w:ascii="Times New Roman" w:eastAsia="Times New Roman" w:hAnsi="Times New Roman" w:cs="Times New Roman"/>
          <w:color w:val="1E2120"/>
          <w:sz w:val="27"/>
          <w:szCs w:val="27"/>
          <w:lang w:eastAsia="ru-RU"/>
        </w:rPr>
        <w:br/>
        <w:t>4.2. Право на участие в работе творческих групп, в обсуждении вопросов, относящихся к деятельности школы, в том числе через органы управления и общественные организации.</w:t>
      </w:r>
      <w:r w:rsidRPr="00843E37">
        <w:rPr>
          <w:rFonts w:ascii="Times New Roman" w:eastAsia="Times New Roman" w:hAnsi="Times New Roman" w:cs="Times New Roman"/>
          <w:color w:val="1E2120"/>
          <w:sz w:val="27"/>
          <w:szCs w:val="27"/>
          <w:lang w:eastAsia="ru-RU"/>
        </w:rPr>
        <w:br/>
        <w:t>4.3. На рабочее место, соответствующее государственным нормативным требованиям охраны труда и пожарной безопасности, условиям Коллективного договора.</w:t>
      </w:r>
      <w:r w:rsidRPr="00843E37">
        <w:rPr>
          <w:rFonts w:ascii="Times New Roman" w:eastAsia="Times New Roman" w:hAnsi="Times New Roman" w:cs="Times New Roman"/>
          <w:color w:val="1E2120"/>
          <w:sz w:val="27"/>
          <w:szCs w:val="27"/>
          <w:lang w:eastAsia="ru-RU"/>
        </w:rPr>
        <w:br/>
        <w:t>4.4.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w:t>
      </w:r>
      <w:r w:rsidRPr="00843E37">
        <w:rPr>
          <w:rFonts w:ascii="Times New Roman" w:eastAsia="Times New Roman" w:hAnsi="Times New Roman" w:cs="Times New Roman"/>
          <w:color w:val="1E2120"/>
          <w:sz w:val="27"/>
          <w:szCs w:val="27"/>
          <w:lang w:eastAsia="ru-RU"/>
        </w:rPr>
        <w:br/>
        <w:t xml:space="preserve">4.5. Самостоятельно подбирать формы, средства и методики библиотечно-информационного обслуживания образовательной деятельности согласно целям и задачам, приведенным </w:t>
      </w:r>
      <w:r w:rsidRPr="0089696D">
        <w:rPr>
          <w:rFonts w:ascii="Times New Roman" w:eastAsia="Times New Roman" w:hAnsi="Times New Roman" w:cs="Times New Roman"/>
          <w:sz w:val="27"/>
          <w:szCs w:val="27"/>
          <w:lang w:eastAsia="ru-RU"/>
        </w:rPr>
        <w:t>в </w:t>
      </w:r>
      <w:hyperlink r:id="rId6" w:tgtFrame="_blank" w:history="1">
        <w:r w:rsidRPr="0089696D">
          <w:rPr>
            <w:rFonts w:ascii="Times New Roman" w:eastAsia="Times New Roman" w:hAnsi="Times New Roman" w:cs="Times New Roman"/>
            <w:sz w:val="27"/>
            <w:szCs w:val="27"/>
            <w:u w:val="single"/>
            <w:bdr w:val="none" w:sz="0" w:space="0" w:color="auto" w:frame="1"/>
            <w:lang w:eastAsia="ru-RU"/>
          </w:rPr>
          <w:t>Положении о школьной библиотеке</w:t>
        </w:r>
      </w:hyperlink>
      <w:r w:rsidRPr="0089696D">
        <w:rPr>
          <w:rFonts w:ascii="Times New Roman" w:eastAsia="Times New Roman" w:hAnsi="Times New Roman" w:cs="Times New Roman"/>
          <w:sz w:val="27"/>
          <w:szCs w:val="27"/>
          <w:lang w:eastAsia="ru-RU"/>
        </w:rPr>
        <w:t>.</w:t>
      </w:r>
      <w:r w:rsidRPr="0089696D">
        <w:rPr>
          <w:rFonts w:ascii="Times New Roman" w:eastAsia="Times New Roman" w:hAnsi="Times New Roman" w:cs="Times New Roman"/>
          <w:sz w:val="27"/>
          <w:szCs w:val="27"/>
          <w:lang w:eastAsia="ru-RU"/>
        </w:rPr>
        <w:br/>
      </w:r>
      <w:r w:rsidRPr="00843E37">
        <w:rPr>
          <w:rFonts w:ascii="Times New Roman" w:eastAsia="Times New Roman" w:hAnsi="Times New Roman" w:cs="Times New Roman"/>
          <w:color w:val="1E2120"/>
          <w:sz w:val="27"/>
          <w:szCs w:val="27"/>
          <w:lang w:eastAsia="ru-RU"/>
        </w:rPr>
        <w:t>4.6. Давать обязательные для выполнения указания пользователям школьной библиотеки.</w:t>
      </w:r>
      <w:r w:rsidRPr="00843E37">
        <w:rPr>
          <w:rFonts w:ascii="Times New Roman" w:eastAsia="Times New Roman" w:hAnsi="Times New Roman" w:cs="Times New Roman"/>
          <w:color w:val="1E2120"/>
          <w:sz w:val="27"/>
          <w:szCs w:val="27"/>
          <w:lang w:eastAsia="ru-RU"/>
        </w:rPr>
        <w:br/>
        <w:t>4.7. Знакомиться с проектами решений директора школы, которые касаются его непосредственной деятельности, с жалобами и другими документами, содержащими оценку его деятельности, давать по ним объяснения.</w:t>
      </w:r>
      <w:r w:rsidRPr="00843E37">
        <w:rPr>
          <w:rFonts w:ascii="Times New Roman" w:eastAsia="Times New Roman" w:hAnsi="Times New Roman" w:cs="Times New Roman"/>
          <w:color w:val="1E2120"/>
          <w:sz w:val="27"/>
          <w:szCs w:val="27"/>
          <w:lang w:eastAsia="ru-RU"/>
        </w:rPr>
        <w:br/>
        <w:t>4.8. Право на уважение человеческого достоинства, защиту от всех форм физического и психического насилия, оскорбления личности, на защиту профессиональной чести и достоинства, на справедливое и объективное расследование нарушения норм профессиональной этики.</w:t>
      </w:r>
      <w:r w:rsidRPr="00843E37">
        <w:rPr>
          <w:rFonts w:ascii="Times New Roman" w:eastAsia="Times New Roman" w:hAnsi="Times New Roman" w:cs="Times New Roman"/>
          <w:color w:val="1E2120"/>
          <w:sz w:val="27"/>
          <w:szCs w:val="27"/>
          <w:lang w:eastAsia="ru-RU"/>
        </w:rPr>
        <w:br/>
        <w:t>4.9. В целях защиты своих прав педагог-библиотекарь самостоятельно или через своих представителей вправе:</w:t>
      </w:r>
    </w:p>
    <w:p w:rsidR="00843E37" w:rsidRPr="00843E37" w:rsidRDefault="00843E37" w:rsidP="00843E37">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направлять в органы управления ОУ обращения о применении к обучающимся основного и среднего общего образования (кроме обучающихся с ОВЗ (ЗПР)), нарушающим и (или) ущемляющим права педагогического работника, дисциплинарных взысканий, подлежащие обязательному рассмотрению;</w:t>
      </w:r>
    </w:p>
    <w:p w:rsidR="00843E37" w:rsidRPr="00843E37" w:rsidRDefault="00843E37" w:rsidP="00843E37">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обращаться в комиссию по урегулированию споров между участниками образовательных отношений;</w:t>
      </w:r>
    </w:p>
    <w:p w:rsidR="00843E37" w:rsidRPr="00843E37" w:rsidRDefault="00843E37" w:rsidP="00843E37">
      <w:pPr>
        <w:numPr>
          <w:ilvl w:val="0"/>
          <w:numId w:val="9"/>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использовать не запрещенные законодательством Российской Федерации иные способы защиты прав и законных интересов.</w:t>
      </w:r>
    </w:p>
    <w:p w:rsidR="00843E37" w:rsidRPr="0089696D" w:rsidRDefault="00843E37" w:rsidP="00843E3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4.10. Право на дополнительное профессиональное образование по профилю педагогической деятельности не реже чем один раз в три года. Аттестоваться на добровольной основе.</w:t>
      </w:r>
      <w:r w:rsidRPr="00843E37">
        <w:rPr>
          <w:rFonts w:ascii="Times New Roman" w:eastAsia="Times New Roman" w:hAnsi="Times New Roman" w:cs="Times New Roman"/>
          <w:color w:val="1E2120"/>
          <w:sz w:val="27"/>
          <w:szCs w:val="27"/>
          <w:lang w:eastAsia="ru-RU"/>
        </w:rPr>
        <w:br/>
        <w:t>4.11. На поощрения за добросовестное исполнение трудовых обязанностей, по результатам педагогической и библиотечной деятельности в соответствии с ТК РФ, Коллективным договором или Правилами внутреннего трудового распорядка, Уставом.</w:t>
      </w:r>
      <w:r w:rsidRPr="00843E37">
        <w:rPr>
          <w:rFonts w:ascii="Times New Roman" w:eastAsia="Times New Roman" w:hAnsi="Times New Roman" w:cs="Times New Roman"/>
          <w:color w:val="1E2120"/>
          <w:sz w:val="27"/>
          <w:szCs w:val="27"/>
          <w:lang w:eastAsia="ru-RU"/>
        </w:rPr>
        <w:br/>
        <w:t>4.12. Право на ежегодный основной удлиненный оплачиваемый отпуск, а также на длительный отпуск сроком до одного года не реже чем через каждые десять лет непрерывной педагогической работы в установленном порядке.</w:t>
      </w:r>
      <w:r w:rsidRPr="00843E37">
        <w:rPr>
          <w:rFonts w:ascii="Times New Roman" w:eastAsia="Times New Roman" w:hAnsi="Times New Roman" w:cs="Times New Roman"/>
          <w:color w:val="1E2120"/>
          <w:sz w:val="27"/>
          <w:szCs w:val="27"/>
          <w:lang w:eastAsia="ru-RU"/>
        </w:rPr>
        <w:br/>
        <w:t>4.13. Право на досрочное назначение страховой пенсии по старости в порядке, установленном законодательством Российской Федерации и иные трудовые права, меры социальной поддержки, установленные федеральными законами и законодательными актами субъекта Российской Федерации, Уставом и Коллективным договором.</w:t>
      </w:r>
      <w:r w:rsidRPr="00843E37">
        <w:rPr>
          <w:rFonts w:ascii="Times New Roman" w:eastAsia="Times New Roman" w:hAnsi="Times New Roman" w:cs="Times New Roman"/>
          <w:color w:val="1E2120"/>
          <w:sz w:val="27"/>
          <w:szCs w:val="27"/>
          <w:lang w:eastAsia="ru-RU"/>
        </w:rPr>
        <w:br/>
        <w:t>4.14. Педагог-библиотекарь имеет иные трудовые права, социальные гарантии и меры социальной поддержки, установленные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Уставом школы, Коллективным договором и Правилами внутреннего трудового распорядка.</w:t>
      </w:r>
    </w:p>
    <w:p w:rsidR="00843E37" w:rsidRPr="00843E37" w:rsidRDefault="00843E37" w:rsidP="00843E37">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843E37">
        <w:rPr>
          <w:rFonts w:ascii="Times New Roman" w:eastAsia="Times New Roman" w:hAnsi="Times New Roman" w:cs="Times New Roman"/>
          <w:b/>
          <w:bCs/>
          <w:color w:val="1E2120"/>
          <w:sz w:val="30"/>
          <w:szCs w:val="30"/>
          <w:lang w:eastAsia="ru-RU"/>
        </w:rPr>
        <w:t>5. Ответственность</w:t>
      </w:r>
    </w:p>
    <w:p w:rsidR="00843E37" w:rsidRPr="00843E37" w:rsidRDefault="00843E37" w:rsidP="00843E3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5.1. </w:t>
      </w:r>
      <w:ins w:id="10" w:author="Unknown">
        <w:r w:rsidRPr="00843E37">
          <w:rPr>
            <w:rFonts w:ascii="Times New Roman" w:eastAsia="Times New Roman" w:hAnsi="Times New Roman" w:cs="Times New Roman"/>
            <w:color w:val="1E2120"/>
            <w:sz w:val="27"/>
            <w:szCs w:val="27"/>
            <w:u w:val="single"/>
            <w:bdr w:val="none" w:sz="0" w:space="0" w:color="auto" w:frame="1"/>
            <w:lang w:eastAsia="ru-RU"/>
          </w:rPr>
          <w:t>В предусмотренном законодательством Российской Федерации порядке педагог-библиотекарь несет ответственность:</w:t>
        </w:r>
      </w:ins>
    </w:p>
    <w:p w:rsidR="00843E37" w:rsidRPr="00843E37" w:rsidRDefault="00843E37" w:rsidP="00843E37">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за жизнь и здоровье обучающихся во время педагогической и библиотечной деятельности с ними;</w:t>
      </w:r>
    </w:p>
    <w:p w:rsidR="00843E37" w:rsidRPr="00843E37" w:rsidRDefault="00843E37" w:rsidP="00843E37">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за нарушение или незаконное ограничение права на образование и предусмотренных законодательством об образовании прав и свобод обучающихся, родителей (законных представителей) обучающихся, нарушение требований к организации и осуществлению образовательной деятельности;</w:t>
      </w:r>
    </w:p>
    <w:p w:rsidR="00843E37" w:rsidRPr="00843E37" w:rsidRDefault="00843E37" w:rsidP="00843E37">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за неоказание первой помощи пострадавшему, не своевременное извещение или скрытие несчастного случая;</w:t>
      </w:r>
    </w:p>
    <w:p w:rsidR="00843E37" w:rsidRPr="00843E37" w:rsidRDefault="00843E37" w:rsidP="00843E37">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за отсутствие должного контроля соблюдения обучающимися требований правил безопасного поведения в школьной библиотеке;</w:t>
      </w:r>
    </w:p>
    <w:p w:rsidR="00843E37" w:rsidRPr="00843E37" w:rsidRDefault="00843E37" w:rsidP="00843E37">
      <w:pPr>
        <w:numPr>
          <w:ilvl w:val="0"/>
          <w:numId w:val="10"/>
        </w:numPr>
        <w:shd w:val="clear" w:color="auto" w:fill="FFFFFF"/>
        <w:spacing w:after="0" w:line="240" w:lineRule="auto"/>
        <w:ind w:left="210"/>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за нарушение порядка действий при чрезвычайной ситуации и эвакуации.</w:t>
      </w:r>
    </w:p>
    <w:p w:rsidR="00843E37" w:rsidRPr="00843E37" w:rsidRDefault="00843E37" w:rsidP="00843E3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 xml:space="preserve">5.2. За совершение дисциплинарного проступка, то есть неисполнение или ненадлежащее исполнение по вине педагога-библиотекаря возложенных на него трудовых обязанностей, должностной инструкции по </w:t>
      </w:r>
      <w:proofErr w:type="spellStart"/>
      <w:r w:rsidRPr="00843E37">
        <w:rPr>
          <w:rFonts w:ascii="Times New Roman" w:eastAsia="Times New Roman" w:hAnsi="Times New Roman" w:cs="Times New Roman"/>
          <w:color w:val="1E2120"/>
          <w:sz w:val="27"/>
          <w:szCs w:val="27"/>
          <w:lang w:eastAsia="ru-RU"/>
        </w:rPr>
        <w:t>профстандарту</w:t>
      </w:r>
      <w:proofErr w:type="spellEnd"/>
      <w:r w:rsidRPr="00843E37">
        <w:rPr>
          <w:rFonts w:ascii="Times New Roman" w:eastAsia="Times New Roman" w:hAnsi="Times New Roman" w:cs="Times New Roman"/>
          <w:color w:val="1E2120"/>
          <w:sz w:val="27"/>
          <w:szCs w:val="27"/>
          <w:lang w:eastAsia="ru-RU"/>
        </w:rPr>
        <w:t xml:space="preserve"> и ФГОС, Устава школы и Правил внутреннего трудового распорядка, иных локальных нормативных актов, несет дисциплинарную ответственность в порядке, определенном трудовым законодательством Российской Федерации. Неисполнение или ненадлежащее исполнение обязанностей, предусмотренных частью 1 статьи 48 Федерального закона "Об образовании в Российской Федерации" от 29.12.2012 N 273-ФЗ, учитывается при прохождении аттестации.</w:t>
      </w:r>
      <w:r w:rsidRPr="00843E37">
        <w:rPr>
          <w:rFonts w:ascii="Times New Roman" w:eastAsia="Times New Roman" w:hAnsi="Times New Roman" w:cs="Times New Roman"/>
          <w:color w:val="1E2120"/>
          <w:sz w:val="27"/>
          <w:szCs w:val="27"/>
          <w:lang w:eastAsia="ru-RU"/>
        </w:rPr>
        <w:br/>
        <w:t>5.3. За применение, в том числе однократное, методов воспитания, связанных с физическим и (или) психическим насилием над личностью ребенка, а также совершение иного аморального поступка педагог-библиотекарь может быть освобожден от занимаемой должности в соответствии с Трудовым Кодексом Российской Федерации. Увольнение за данный поступок не является мерой дисциплинарной ответственности.</w:t>
      </w:r>
      <w:r w:rsidRPr="00843E37">
        <w:rPr>
          <w:rFonts w:ascii="Times New Roman" w:eastAsia="Times New Roman" w:hAnsi="Times New Roman" w:cs="Times New Roman"/>
          <w:color w:val="1E2120"/>
          <w:sz w:val="27"/>
          <w:szCs w:val="27"/>
          <w:lang w:eastAsia="ru-RU"/>
        </w:rPr>
        <w:br/>
        <w:t>5.4. За невыполнение требований охраны труда, несоблюдения правил пожарной безопасности, санитарно-гигиенических правил и норм организации образовательной деятельности педагог-библиотекарь несет ответственность в пределах определенных административным законодательством Российской Федерации.</w:t>
      </w:r>
      <w:r w:rsidRPr="00843E37">
        <w:rPr>
          <w:rFonts w:ascii="Times New Roman" w:eastAsia="Times New Roman" w:hAnsi="Times New Roman" w:cs="Times New Roman"/>
          <w:color w:val="1E2120"/>
          <w:sz w:val="27"/>
          <w:szCs w:val="27"/>
          <w:lang w:eastAsia="ru-RU"/>
        </w:rPr>
        <w:br/>
        <w:t>5.5. 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должностных обязанностей педагог-библиотекарь несёт материальную ответственность в порядке и в пределах, определенных трудовым и (или) гражданским законодательством Российской Федерации.</w:t>
      </w:r>
      <w:r w:rsidRPr="00843E37">
        <w:rPr>
          <w:rFonts w:ascii="Times New Roman" w:eastAsia="Times New Roman" w:hAnsi="Times New Roman" w:cs="Times New Roman"/>
          <w:color w:val="1E2120"/>
          <w:sz w:val="27"/>
          <w:szCs w:val="27"/>
          <w:lang w:eastAsia="ru-RU"/>
        </w:rPr>
        <w:br/>
        <w:t>5.6. За правонарушения, совершенные в процессе осуществления своей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rsidR="00843E37" w:rsidRPr="00843E37" w:rsidRDefault="00843E37" w:rsidP="00843E37">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843E37">
        <w:rPr>
          <w:rFonts w:ascii="Times New Roman" w:eastAsia="Times New Roman" w:hAnsi="Times New Roman" w:cs="Times New Roman"/>
          <w:b/>
          <w:bCs/>
          <w:color w:val="1E2120"/>
          <w:sz w:val="30"/>
          <w:szCs w:val="30"/>
          <w:lang w:eastAsia="ru-RU"/>
        </w:rPr>
        <w:t>6. Взаимоотношения. Связи по должности</w:t>
      </w:r>
    </w:p>
    <w:p w:rsidR="00843E37" w:rsidRPr="00843E37" w:rsidRDefault="00843E37" w:rsidP="00843E3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6.1. Педагогу-библиотекарю устанавливается продолжительность рабочего времени 36 часов в неделю за ставку заработной платы.</w:t>
      </w:r>
      <w:r w:rsidRPr="00843E37">
        <w:rPr>
          <w:rFonts w:ascii="Times New Roman" w:eastAsia="Times New Roman" w:hAnsi="Times New Roman" w:cs="Times New Roman"/>
          <w:color w:val="1E2120"/>
          <w:sz w:val="27"/>
          <w:szCs w:val="27"/>
          <w:lang w:eastAsia="ru-RU"/>
        </w:rPr>
        <w:br/>
        <w:t>6.2. Во время каникул, не приходящихся на отпуск, педагог-библиотекарь привлекается администрацией школы к педагогической, методической или организационной деятельности в пределах времени, не превышающего нагрузки до начала каникул.</w:t>
      </w:r>
      <w:r w:rsidRPr="00843E37">
        <w:rPr>
          <w:rFonts w:ascii="Times New Roman" w:eastAsia="Times New Roman" w:hAnsi="Times New Roman" w:cs="Times New Roman"/>
          <w:color w:val="1E2120"/>
          <w:sz w:val="27"/>
          <w:szCs w:val="27"/>
          <w:lang w:eastAsia="ru-RU"/>
        </w:rPr>
        <w:br/>
        <w:t>6.3. Получает от директора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w:t>
      </w:r>
      <w:r w:rsidRPr="00843E37">
        <w:rPr>
          <w:rFonts w:ascii="Times New Roman" w:eastAsia="Times New Roman" w:hAnsi="Times New Roman" w:cs="Times New Roman"/>
          <w:color w:val="1E2120"/>
          <w:sz w:val="27"/>
          <w:szCs w:val="27"/>
          <w:lang w:eastAsia="ru-RU"/>
        </w:rPr>
        <w:br/>
        <w:t>6.4. Систематически обменивается информацией по вопросам, входящим в его компетенцию, с администрацией и педагогическими работниками.</w:t>
      </w:r>
      <w:r w:rsidRPr="00843E37">
        <w:rPr>
          <w:rFonts w:ascii="Times New Roman" w:eastAsia="Times New Roman" w:hAnsi="Times New Roman" w:cs="Times New Roman"/>
          <w:color w:val="1E2120"/>
          <w:sz w:val="27"/>
          <w:szCs w:val="27"/>
          <w:lang w:eastAsia="ru-RU"/>
        </w:rPr>
        <w:br/>
        <w:t>6.5. В своей деятельности взаимодействует с классными руководителями, учителями предметниками.</w:t>
      </w:r>
      <w:r w:rsidRPr="00843E37">
        <w:rPr>
          <w:rFonts w:ascii="Times New Roman" w:eastAsia="Times New Roman" w:hAnsi="Times New Roman" w:cs="Times New Roman"/>
          <w:color w:val="1E2120"/>
          <w:sz w:val="27"/>
          <w:szCs w:val="27"/>
          <w:lang w:eastAsia="ru-RU"/>
        </w:rPr>
        <w:br/>
        <w:t>6.6. Сообщает директору и его заместителям информацию, полученную на совещаниях, семинарах, конференциях непосредственно после ее получения.</w:t>
      </w:r>
      <w:r w:rsidRPr="00843E37">
        <w:rPr>
          <w:rFonts w:ascii="Times New Roman" w:eastAsia="Times New Roman" w:hAnsi="Times New Roman" w:cs="Times New Roman"/>
          <w:color w:val="1E2120"/>
          <w:sz w:val="27"/>
          <w:szCs w:val="27"/>
          <w:lang w:eastAsia="ru-RU"/>
        </w:rPr>
        <w:br/>
        <w:t>6.7. Принимает под свою персональную ответственность материальные ценности с непосредственным использованием и хранением их в школьной библиотеке в случае, если является заведующим школьной библиотекой.</w:t>
      </w:r>
      <w:r w:rsidRPr="00843E37">
        <w:rPr>
          <w:rFonts w:ascii="Times New Roman" w:eastAsia="Times New Roman" w:hAnsi="Times New Roman" w:cs="Times New Roman"/>
          <w:color w:val="1E2120"/>
          <w:sz w:val="27"/>
          <w:szCs w:val="27"/>
          <w:lang w:eastAsia="ru-RU"/>
        </w:rPr>
        <w:br/>
        <w:t>6.8. Информирует заместителя директора по АХЧ – о недостатках в обеспечении образовательной и библиотечной деятельности, аварийных ситуациях в работе систем электроосвещения, отопления и водопровода.</w:t>
      </w:r>
    </w:p>
    <w:p w:rsidR="00843E37" w:rsidRPr="00843E37" w:rsidRDefault="00843E37" w:rsidP="00843E37">
      <w:pPr>
        <w:shd w:val="clear" w:color="auto" w:fill="FFFFFF"/>
        <w:spacing w:before="150" w:after="0" w:line="375" w:lineRule="atLeast"/>
        <w:jc w:val="both"/>
        <w:textAlignment w:val="baseline"/>
        <w:outlineLvl w:val="2"/>
        <w:rPr>
          <w:rFonts w:ascii="Times New Roman" w:eastAsia="Times New Roman" w:hAnsi="Times New Roman" w:cs="Times New Roman"/>
          <w:b/>
          <w:bCs/>
          <w:color w:val="1E2120"/>
          <w:sz w:val="30"/>
          <w:szCs w:val="30"/>
          <w:lang w:eastAsia="ru-RU"/>
        </w:rPr>
      </w:pPr>
      <w:r w:rsidRPr="00843E37">
        <w:rPr>
          <w:rFonts w:ascii="Times New Roman" w:eastAsia="Times New Roman" w:hAnsi="Times New Roman" w:cs="Times New Roman"/>
          <w:b/>
          <w:bCs/>
          <w:color w:val="1E2120"/>
          <w:sz w:val="30"/>
          <w:szCs w:val="30"/>
          <w:lang w:eastAsia="ru-RU"/>
        </w:rPr>
        <w:t>7. Заключительные положения</w:t>
      </w:r>
    </w:p>
    <w:p w:rsidR="00843E37" w:rsidRPr="00843E37" w:rsidRDefault="00843E37" w:rsidP="00843E3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843E37">
        <w:rPr>
          <w:rFonts w:ascii="Times New Roman" w:eastAsia="Times New Roman" w:hAnsi="Times New Roman" w:cs="Times New Roman"/>
          <w:color w:val="1E2120"/>
          <w:sz w:val="27"/>
          <w:szCs w:val="27"/>
          <w:lang w:eastAsia="ru-RU"/>
        </w:rPr>
        <w:t xml:space="preserve">7.1. Ознакомление педагога-библиотекаря с настоящей должностной инструкцией, составленной на основе </w:t>
      </w:r>
      <w:proofErr w:type="spellStart"/>
      <w:r w:rsidRPr="00843E37">
        <w:rPr>
          <w:rFonts w:ascii="Times New Roman" w:eastAsia="Times New Roman" w:hAnsi="Times New Roman" w:cs="Times New Roman"/>
          <w:color w:val="1E2120"/>
          <w:sz w:val="27"/>
          <w:szCs w:val="27"/>
          <w:lang w:eastAsia="ru-RU"/>
        </w:rPr>
        <w:t>профстандарта</w:t>
      </w:r>
      <w:proofErr w:type="spellEnd"/>
      <w:r w:rsidRPr="00843E37">
        <w:rPr>
          <w:rFonts w:ascii="Times New Roman" w:eastAsia="Times New Roman" w:hAnsi="Times New Roman" w:cs="Times New Roman"/>
          <w:color w:val="1E2120"/>
          <w:sz w:val="27"/>
          <w:szCs w:val="27"/>
          <w:lang w:eastAsia="ru-RU"/>
        </w:rPr>
        <w:t>, осуществляется при приеме на работу (до подписания трудового договора).</w:t>
      </w:r>
      <w:r w:rsidRPr="00843E37">
        <w:rPr>
          <w:rFonts w:ascii="Times New Roman" w:eastAsia="Times New Roman" w:hAnsi="Times New Roman" w:cs="Times New Roman"/>
          <w:color w:val="1E2120"/>
          <w:sz w:val="27"/>
          <w:szCs w:val="27"/>
          <w:lang w:eastAsia="ru-RU"/>
        </w:rPr>
        <w:br/>
        <w:t>7.2. Один экземпляр должностной инструкции находится у работодателя, второй – у сотрудника.</w:t>
      </w:r>
      <w:r w:rsidRPr="00843E37">
        <w:rPr>
          <w:rFonts w:ascii="Times New Roman" w:eastAsia="Times New Roman" w:hAnsi="Times New Roman" w:cs="Times New Roman"/>
          <w:color w:val="1E2120"/>
          <w:sz w:val="27"/>
          <w:szCs w:val="27"/>
          <w:lang w:eastAsia="ru-RU"/>
        </w:rPr>
        <w:br/>
        <w:t>7.3. Факт ознакомления сотрудника с должностной инструкцией подтверждается подписью в экземпляре инструкции, хранящейся у работодателя, а также в журнале ознакомления с должностными инструкциями.</w:t>
      </w:r>
      <w:r w:rsidRPr="00843E37">
        <w:rPr>
          <w:rFonts w:ascii="Times New Roman" w:eastAsia="Times New Roman" w:hAnsi="Times New Roman" w:cs="Times New Roman"/>
          <w:color w:val="1E2120"/>
          <w:sz w:val="27"/>
          <w:szCs w:val="27"/>
          <w:lang w:eastAsia="ru-RU"/>
        </w:rPr>
        <w:br/>
        <w:t>7.4. Контроль исполнения данной должностной инструкции возлагается на заведующего библиотекой (заместителя директора по УВР) общеобразовательной организации.</w:t>
      </w:r>
    </w:p>
    <w:p w:rsidR="00843E37" w:rsidRPr="00843E37" w:rsidRDefault="00843E37" w:rsidP="00843E3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843E37">
        <w:rPr>
          <w:rFonts w:ascii="inherit" w:eastAsia="Times New Roman" w:hAnsi="inherit" w:cs="Times New Roman"/>
          <w:i/>
          <w:iCs/>
          <w:color w:val="1E2120"/>
          <w:sz w:val="27"/>
          <w:szCs w:val="27"/>
          <w:bdr w:val="none" w:sz="0" w:space="0" w:color="auto" w:frame="1"/>
          <w:lang w:eastAsia="ru-RU"/>
        </w:rPr>
        <w:t>Должностную инструкцию разработал: ____________ /____________________/</w:t>
      </w:r>
    </w:p>
    <w:p w:rsidR="00843E37" w:rsidRPr="00843E37" w:rsidRDefault="00843E37" w:rsidP="00843E37">
      <w:pPr>
        <w:shd w:val="clear" w:color="auto" w:fill="FFFFFF"/>
        <w:spacing w:after="0" w:line="240" w:lineRule="auto"/>
        <w:jc w:val="both"/>
        <w:textAlignment w:val="baseline"/>
        <w:rPr>
          <w:rFonts w:ascii="Times New Roman" w:eastAsia="Times New Roman" w:hAnsi="Times New Roman" w:cs="Times New Roman"/>
          <w:color w:val="1E2120"/>
          <w:sz w:val="27"/>
          <w:szCs w:val="27"/>
          <w:lang w:eastAsia="ru-RU"/>
        </w:rPr>
      </w:pPr>
      <w:r w:rsidRPr="00843E37">
        <w:rPr>
          <w:rFonts w:ascii="inherit" w:eastAsia="Times New Roman" w:hAnsi="inherit" w:cs="Times New Roman"/>
          <w:i/>
          <w:iCs/>
          <w:color w:val="1E2120"/>
          <w:sz w:val="27"/>
          <w:szCs w:val="27"/>
          <w:bdr w:val="none" w:sz="0" w:space="0" w:color="auto" w:frame="1"/>
          <w:lang w:eastAsia="ru-RU"/>
        </w:rPr>
        <w:t>С должностной инструкцией ознакомлен (а), один экземпляр получил (а)</w:t>
      </w:r>
      <w:r w:rsidRPr="00843E37">
        <w:rPr>
          <w:rFonts w:ascii="Times New Roman" w:eastAsia="Times New Roman" w:hAnsi="Times New Roman" w:cs="Times New Roman"/>
          <w:color w:val="1E2120"/>
          <w:sz w:val="27"/>
          <w:szCs w:val="27"/>
          <w:lang w:eastAsia="ru-RU"/>
        </w:rPr>
        <w:br/>
        <w:t>«___»__________202__г. ____________ /____________________/</w:t>
      </w:r>
    </w:p>
    <w:p w:rsidR="00C5619A" w:rsidRDefault="00C5619A"/>
    <w:sectPr w:rsidR="00C5619A" w:rsidSect="0089696D">
      <w:pgSz w:w="11906" w:h="16838"/>
      <w:pgMar w:top="1134" w:right="850"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F1780"/>
    <w:multiLevelType w:val="multilevel"/>
    <w:tmpl w:val="65DE7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4B077F7"/>
    <w:multiLevelType w:val="multilevel"/>
    <w:tmpl w:val="3042E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026252B"/>
    <w:multiLevelType w:val="multilevel"/>
    <w:tmpl w:val="55AAB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47632EC"/>
    <w:multiLevelType w:val="multilevel"/>
    <w:tmpl w:val="9C5A8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DD1175A"/>
    <w:multiLevelType w:val="multilevel"/>
    <w:tmpl w:val="3F307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46D6DE5"/>
    <w:multiLevelType w:val="multilevel"/>
    <w:tmpl w:val="8AAC8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58E4E71"/>
    <w:multiLevelType w:val="multilevel"/>
    <w:tmpl w:val="244A9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7FD07E9"/>
    <w:multiLevelType w:val="multilevel"/>
    <w:tmpl w:val="3A543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A142186"/>
    <w:multiLevelType w:val="multilevel"/>
    <w:tmpl w:val="70085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F4D781B"/>
    <w:multiLevelType w:val="multilevel"/>
    <w:tmpl w:val="0E5C4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3"/>
  </w:num>
  <w:num w:numId="3">
    <w:abstractNumId w:val="6"/>
  </w:num>
  <w:num w:numId="4">
    <w:abstractNumId w:val="0"/>
  </w:num>
  <w:num w:numId="5">
    <w:abstractNumId w:val="2"/>
  </w:num>
  <w:num w:numId="6">
    <w:abstractNumId w:val="8"/>
  </w:num>
  <w:num w:numId="7">
    <w:abstractNumId w:val="1"/>
  </w:num>
  <w:num w:numId="8">
    <w:abstractNumId w:val="9"/>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markup="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A51"/>
    <w:rsid w:val="00273A51"/>
    <w:rsid w:val="00843E37"/>
    <w:rsid w:val="0089696D"/>
    <w:rsid w:val="00C561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A8B77"/>
  <w15:chartTrackingRefBased/>
  <w15:docId w15:val="{E657DB3D-EF41-47E5-882A-64FEFE23B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5382871">
      <w:bodyDiv w:val="1"/>
      <w:marLeft w:val="0"/>
      <w:marRight w:val="0"/>
      <w:marTop w:val="0"/>
      <w:marBottom w:val="0"/>
      <w:divBdr>
        <w:top w:val="none" w:sz="0" w:space="0" w:color="auto"/>
        <w:left w:val="none" w:sz="0" w:space="0" w:color="auto"/>
        <w:bottom w:val="none" w:sz="0" w:space="0" w:color="auto"/>
        <w:right w:val="none" w:sz="0" w:space="0" w:color="auto"/>
      </w:divBdr>
    </w:div>
    <w:div w:id="1130780319">
      <w:bodyDiv w:val="1"/>
      <w:marLeft w:val="0"/>
      <w:marRight w:val="0"/>
      <w:marTop w:val="0"/>
      <w:marBottom w:val="0"/>
      <w:divBdr>
        <w:top w:val="none" w:sz="0" w:space="0" w:color="auto"/>
        <w:left w:val="none" w:sz="0" w:space="0" w:color="auto"/>
        <w:bottom w:val="none" w:sz="0" w:space="0" w:color="auto"/>
        <w:right w:val="none" w:sz="0" w:space="0" w:color="auto"/>
      </w:divBdr>
      <w:divsChild>
        <w:div w:id="703024365">
          <w:marLeft w:val="0"/>
          <w:marRight w:val="0"/>
          <w:marTop w:val="0"/>
          <w:marBottom w:val="0"/>
          <w:divBdr>
            <w:top w:val="none" w:sz="0" w:space="0" w:color="auto"/>
            <w:left w:val="none" w:sz="0" w:space="0" w:color="auto"/>
            <w:bottom w:val="none" w:sz="0" w:space="0" w:color="auto"/>
            <w:right w:val="none" w:sz="0" w:space="0" w:color="auto"/>
          </w:divBdr>
          <w:divsChild>
            <w:div w:id="952860629">
              <w:marLeft w:val="0"/>
              <w:marRight w:val="0"/>
              <w:marTop w:val="0"/>
              <w:marBottom w:val="0"/>
              <w:divBdr>
                <w:top w:val="none" w:sz="0" w:space="0" w:color="auto"/>
                <w:left w:val="none" w:sz="0" w:space="0" w:color="auto"/>
                <w:bottom w:val="none" w:sz="0" w:space="0" w:color="auto"/>
                <w:right w:val="none" w:sz="0" w:space="0" w:color="auto"/>
              </w:divBdr>
              <w:divsChild>
                <w:div w:id="1654527863">
                  <w:marLeft w:val="0"/>
                  <w:marRight w:val="0"/>
                  <w:marTop w:val="0"/>
                  <w:marBottom w:val="0"/>
                  <w:divBdr>
                    <w:top w:val="none" w:sz="0" w:space="0" w:color="auto"/>
                    <w:left w:val="none" w:sz="0" w:space="0" w:color="auto"/>
                    <w:bottom w:val="none" w:sz="0" w:space="0" w:color="auto"/>
                    <w:right w:val="none" w:sz="0" w:space="0" w:color="auto"/>
                  </w:divBdr>
                  <w:divsChild>
                    <w:div w:id="1963921071">
                      <w:marLeft w:val="0"/>
                      <w:marRight w:val="0"/>
                      <w:marTop w:val="0"/>
                      <w:marBottom w:val="0"/>
                      <w:divBdr>
                        <w:top w:val="none" w:sz="0" w:space="0" w:color="auto"/>
                        <w:left w:val="none" w:sz="0" w:space="0" w:color="auto"/>
                        <w:bottom w:val="none" w:sz="0" w:space="0" w:color="auto"/>
                        <w:right w:val="none" w:sz="0" w:space="0" w:color="auto"/>
                      </w:divBdr>
                      <w:divsChild>
                        <w:div w:id="1316838343">
                          <w:marLeft w:val="0"/>
                          <w:marRight w:val="0"/>
                          <w:marTop w:val="0"/>
                          <w:marBottom w:val="0"/>
                          <w:divBdr>
                            <w:top w:val="none" w:sz="0" w:space="0" w:color="auto"/>
                            <w:left w:val="none" w:sz="0" w:space="0" w:color="auto"/>
                            <w:bottom w:val="none" w:sz="0" w:space="0" w:color="auto"/>
                            <w:right w:val="none" w:sz="0" w:space="0" w:color="auto"/>
                          </w:divBdr>
                          <w:divsChild>
                            <w:div w:id="1285383057">
                              <w:marLeft w:val="0"/>
                              <w:marRight w:val="0"/>
                              <w:marTop w:val="0"/>
                              <w:marBottom w:val="0"/>
                              <w:divBdr>
                                <w:top w:val="none" w:sz="0" w:space="0" w:color="auto"/>
                                <w:left w:val="none" w:sz="0" w:space="0" w:color="auto"/>
                                <w:bottom w:val="none" w:sz="0" w:space="0" w:color="auto"/>
                                <w:right w:val="none" w:sz="0" w:space="0" w:color="auto"/>
                              </w:divBdr>
                              <w:divsChild>
                                <w:div w:id="199318106">
                                  <w:marLeft w:val="0"/>
                                  <w:marRight w:val="0"/>
                                  <w:marTop w:val="0"/>
                                  <w:marBottom w:val="0"/>
                                  <w:divBdr>
                                    <w:top w:val="none" w:sz="0" w:space="0" w:color="auto"/>
                                    <w:left w:val="none" w:sz="0" w:space="0" w:color="auto"/>
                                    <w:bottom w:val="none" w:sz="0" w:space="0" w:color="auto"/>
                                    <w:right w:val="none" w:sz="0" w:space="0" w:color="auto"/>
                                  </w:divBdr>
                                  <w:divsChild>
                                    <w:div w:id="10766158">
                                      <w:marLeft w:val="0"/>
                                      <w:marRight w:val="0"/>
                                      <w:marTop w:val="0"/>
                                      <w:marBottom w:val="0"/>
                                      <w:divBdr>
                                        <w:top w:val="none" w:sz="0" w:space="0" w:color="auto"/>
                                        <w:left w:val="none" w:sz="0" w:space="0" w:color="auto"/>
                                        <w:bottom w:val="none" w:sz="0" w:space="0" w:color="auto"/>
                                        <w:right w:val="none" w:sz="0" w:space="0" w:color="auto"/>
                                      </w:divBdr>
                                      <w:divsChild>
                                        <w:div w:id="1202859588">
                                          <w:marLeft w:val="0"/>
                                          <w:marRight w:val="0"/>
                                          <w:marTop w:val="0"/>
                                          <w:marBottom w:val="0"/>
                                          <w:divBdr>
                                            <w:top w:val="none" w:sz="0" w:space="0" w:color="auto"/>
                                            <w:left w:val="none" w:sz="0" w:space="0" w:color="auto"/>
                                            <w:bottom w:val="none" w:sz="0" w:space="0" w:color="auto"/>
                                            <w:right w:val="none" w:sz="0" w:space="0" w:color="auto"/>
                                          </w:divBdr>
                                        </w:div>
                                        <w:div w:id="185063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7371214">
          <w:marLeft w:val="0"/>
          <w:marRight w:val="0"/>
          <w:marTop w:val="0"/>
          <w:marBottom w:val="0"/>
          <w:divBdr>
            <w:top w:val="none" w:sz="0" w:space="0" w:color="auto"/>
            <w:left w:val="none" w:sz="0" w:space="0" w:color="auto"/>
            <w:bottom w:val="none" w:sz="0" w:space="0" w:color="auto"/>
            <w:right w:val="none" w:sz="0" w:space="0" w:color="auto"/>
          </w:divBdr>
          <w:divsChild>
            <w:div w:id="1035542959">
              <w:marLeft w:val="0"/>
              <w:marRight w:val="0"/>
              <w:marTop w:val="0"/>
              <w:marBottom w:val="0"/>
              <w:divBdr>
                <w:top w:val="none" w:sz="0" w:space="0" w:color="auto"/>
                <w:left w:val="none" w:sz="0" w:space="0" w:color="auto"/>
                <w:bottom w:val="none" w:sz="0" w:space="0" w:color="auto"/>
                <w:right w:val="none" w:sz="0" w:space="0" w:color="auto"/>
              </w:divBdr>
              <w:divsChild>
                <w:div w:id="1092123929">
                  <w:marLeft w:val="0"/>
                  <w:marRight w:val="0"/>
                  <w:marTop w:val="0"/>
                  <w:marBottom w:val="0"/>
                  <w:divBdr>
                    <w:top w:val="none" w:sz="0" w:space="0" w:color="auto"/>
                    <w:left w:val="none" w:sz="0" w:space="0" w:color="auto"/>
                    <w:bottom w:val="none" w:sz="0" w:space="0" w:color="auto"/>
                    <w:right w:val="none" w:sz="0" w:space="0" w:color="auto"/>
                  </w:divBdr>
                </w:div>
                <w:div w:id="143935950">
                  <w:marLeft w:val="0"/>
                  <w:marRight w:val="0"/>
                  <w:marTop w:val="0"/>
                  <w:marBottom w:val="0"/>
                  <w:divBdr>
                    <w:top w:val="none" w:sz="0" w:space="0" w:color="auto"/>
                    <w:left w:val="none" w:sz="0" w:space="0" w:color="auto"/>
                    <w:bottom w:val="none" w:sz="0" w:space="0" w:color="auto"/>
                    <w:right w:val="none" w:sz="0" w:space="0" w:color="auto"/>
                  </w:divBdr>
                  <w:divsChild>
                    <w:div w:id="1122380720">
                      <w:marLeft w:val="0"/>
                      <w:marRight w:val="0"/>
                      <w:marTop w:val="0"/>
                      <w:marBottom w:val="0"/>
                      <w:divBdr>
                        <w:top w:val="none" w:sz="0" w:space="0" w:color="auto"/>
                        <w:left w:val="none" w:sz="0" w:space="0" w:color="auto"/>
                        <w:bottom w:val="none" w:sz="0" w:space="0" w:color="auto"/>
                        <w:right w:val="none" w:sz="0" w:space="0" w:color="auto"/>
                      </w:divBdr>
                    </w:div>
                  </w:divsChild>
                </w:div>
                <w:div w:id="1396590439">
                  <w:marLeft w:val="0"/>
                  <w:marRight w:val="0"/>
                  <w:marTop w:val="0"/>
                  <w:marBottom w:val="0"/>
                  <w:divBdr>
                    <w:top w:val="none" w:sz="0" w:space="0" w:color="auto"/>
                    <w:left w:val="none" w:sz="0" w:space="0" w:color="auto"/>
                    <w:bottom w:val="none" w:sz="0" w:space="0" w:color="auto"/>
                    <w:right w:val="none" w:sz="0" w:space="0" w:color="auto"/>
                  </w:divBdr>
                  <w:divsChild>
                    <w:div w:id="182500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hrana-tryda.com/node/2086" TargetMode="External"/><Relationship Id="rId5" Type="http://schemas.openxmlformats.org/officeDocument/2006/relationships/hyperlink" Target="https://ohrana-tryda.com/node/225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12</Pages>
  <Words>4925</Words>
  <Characters>28075</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cp:lastPrinted>2025-03-03T07:47:00Z</cp:lastPrinted>
  <dcterms:created xsi:type="dcterms:W3CDTF">2025-03-03T06:39:00Z</dcterms:created>
  <dcterms:modified xsi:type="dcterms:W3CDTF">2025-03-03T07:51:00Z</dcterms:modified>
</cp:coreProperties>
</file>